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tbl>
      <w:tblPr>
        <w:tblW w:w="100.0%" w:type="pct"/>
        <w:shd w:val="clear" w:color="auto" w:fill="FA6400"/>
        <w:tblCellMar>
          <w:start w:w="0pt" w:type="dxa"/>
          <w:end w:w="0pt" w:type="dxa"/>
        </w:tblCellMar>
        <w:tblLook w:firstRow="1" w:lastRow="0" w:firstColumn="1" w:lastColumn="0" w:noHBand="0" w:noVBand="1"/>
      </w:tblPr>
      <w:tblGrid>
        <w:gridCol w:w="11085"/>
      </w:tblGrid>
      <w:tr w:rsidR="00BB2D6C" w14:paraId="1B78121D" w14:textId="77777777">
        <w:trPr>
          <w:trHeight w:val="7940"/>
        </w:trPr>
        <w:tc>
          <w:tcPr>
            <w:tcW w:w="0pt" w:type="dxa"/>
            <w:shd w:val="clear" w:color="auto" w:fill="FA6400"/>
            <w:tcMar>
              <w:top w:w="0pt" w:type="dxa"/>
              <w:start w:w="0pt" w:type="dxa"/>
              <w:bottom w:w="0pt" w:type="dxa"/>
              <w:end w:w="0pt" w:type="dxa"/>
            </w:tcMar>
          </w:tcPr>
          <w:p w14:paraId="0A312C2B" w14:textId="77777777" w:rsidR="00BB2D6C" w:rsidRDefault="001C7630">
            <w:pPr>
              <w:pStyle w:val="p"/>
            </w:pPr>
            <w:r>
              <w:t>ONESOURCE™ Certificate Manager</w:t>
            </w:r>
          </w:p>
        </w:tc>
      </w:tr>
    </w:tbl>
    <w:p w14:paraId="685BA79E" w14:textId="77777777" w:rsidR="00BB2D6C" w:rsidRDefault="001C7630">
      <w:pPr>
        <w:pStyle w:val="pBookTitle"/>
      </w:pPr>
      <w:r>
        <w:t>Installation Guide</w:t>
      </w:r>
    </w:p>
    <w:p w14:paraId="1F3A445F" w14:textId="77777777" w:rsidR="00BB2D6C" w:rsidRDefault="001C7630">
      <w:pPr>
        <w:pStyle w:val="pBookSubtitle"/>
      </w:pPr>
      <w:r>
        <w:t>Oracle Database and JBoss</w:t>
      </w:r>
    </w:p>
    <w:p w14:paraId="195DC08A" w14:textId="77777777" w:rsidR="00BB2D6C" w:rsidRDefault="001C7630">
      <w:pPr>
        <w:pStyle w:val="pBookVersion"/>
      </w:pPr>
      <w:r>
        <w:t>2.2.x.x</w:t>
      </w:r>
    </w:p>
    <w:p w14:paraId="3CB0214F" w14:textId="77777777" w:rsidR="00BB2D6C" w:rsidRDefault="001C7630">
      <w:pPr>
        <w:pStyle w:val="p1"/>
      </w:pPr>
      <w:r>
        <w:t>Document Version 1</w:t>
      </w:r>
    </w:p>
    <w:p w14:paraId="4BFAAFDC" w14:textId="77777777" w:rsidR="00BB2D6C" w:rsidRDefault="00BB2D6C">
      <w:pPr>
        <w:sectPr w:rsidR="00BB2D6C">
          <w:headerReference w:type="even" r:id="rId10"/>
          <w:headerReference w:type="default" r:id="rId11"/>
          <w:footerReference w:type="even" r:id="rId12"/>
          <w:footerReference w:type="default" r:id="rId13"/>
          <w:headerReference w:type="first" r:id="rId14"/>
          <w:footerReference w:type="first" r:id="rId15"/>
          <w:pgSz w:w="612pt" w:h="792pt"/>
          <w:pgMar w:top="28.50pt" w:right="29.25pt" w:bottom="151.50pt" w:left="28.50pt" w:header="27.75pt" w:footer="28.50pt" w:gutter="0pt"/>
          <w:pgNumType w:start="1"/>
          <w:cols w:space="36pt"/>
          <w:titlePg/>
          <w:docGrid w:linePitch="360"/>
        </w:sectPr>
      </w:pPr>
    </w:p>
    <w:p w14:paraId="6B3974CB" w14:textId="77777777" w:rsidR="00BB2D6C" w:rsidRDefault="001C7630">
      <w:pPr>
        <w:pStyle w:val="pFrontMatterHeading"/>
      </w:pPr>
      <w:r>
        <w:lastRenderedPageBreak/>
        <w:t>COPYRIGHT NOTICE</w:t>
      </w:r>
    </w:p>
    <w:p w14:paraId="164282D7" w14:textId="77777777" w:rsidR="00BB2D6C" w:rsidRDefault="001C7630">
      <w:pPr>
        <w:pStyle w:val="p1"/>
      </w:pPr>
      <w:r>
        <w:t xml:space="preserve">© 2022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Pr>
            <w:color w:val="0099C4"/>
            <w:u w:val="single"/>
          </w:rPr>
          <w:t>More information can be found here</w:t>
        </w:r>
      </w:hyperlink>
      <w:r>
        <w:t>.</w:t>
      </w:r>
    </w:p>
    <w:p w14:paraId="10A22596" w14:textId="77777777" w:rsidR="00BB2D6C" w:rsidRDefault="001C7630">
      <w:pPr>
        <w:pStyle w:val="p1"/>
      </w:pPr>
      <w:r>
        <w:t xml:space="preserve">In compliance with the license agreements for the Open Source Libraries leveraged by Thomson Reuters, our customers can obtain copies of these libraries by contacting Customer Support at </w:t>
      </w:r>
      <w:hyperlink r:id="rId17" w:history="1">
        <w:r>
          <w:rPr>
            <w:color w:val="0099C4"/>
            <w:u w:val="single"/>
          </w:rPr>
          <w:t>https://tax.thomsonreuters.com/support/onesource/customer-center/</w:t>
        </w:r>
      </w:hyperlink>
      <w:r>
        <w:t>.</w:t>
      </w:r>
    </w:p>
    <w:p w14:paraId="378896CD" w14:textId="77777777" w:rsidR="00BB2D6C" w:rsidRDefault="00BB2D6C">
      <w:pPr>
        <w:sectPr w:rsidR="00BB2D6C">
          <w:headerReference w:type="even" r:id="rId18"/>
          <w:headerReference w:type="default" r:id="rId19"/>
          <w:footerReference w:type="even" r:id="rId20"/>
          <w:footerReference w:type="default" r:id="rId21"/>
          <w:type w:val="evenPage"/>
          <w:pgSz w:w="612pt" w:h="792pt"/>
          <w:pgMar w:top="112.50pt" w:right="42pt" w:bottom="57.75pt" w:left="42.75pt" w:header="27.75pt" w:footer="28.50pt" w:gutter="0pt"/>
          <w:cols w:space="36pt"/>
        </w:sectPr>
      </w:pPr>
    </w:p>
    <w:p w14:paraId="0E0E0FDE" w14:textId="77777777" w:rsidR="00BB2D6C" w:rsidRDefault="001C7630">
      <w:pPr>
        <w:pStyle w:val="pFrontMatterHeading"/>
      </w:pPr>
      <w:r>
        <w:lastRenderedPageBreak/>
        <w:t>DOCUMENT HISTORY</w:t>
      </w:r>
    </w:p>
    <w:p w14:paraId="4C835F83" w14:textId="77777777" w:rsidR="00BB2D6C" w:rsidRDefault="00BB2D6C">
      <w:pPr>
        <w:spacing w:before="16pt"/>
      </w:pPr>
    </w:p>
    <w:tbl>
      <w:tblPr>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550"/>
        <w:gridCol w:w="2483"/>
        <w:gridCol w:w="5970"/>
        <w:tblGridChange w:id="0">
          <w:tblGrid>
            <w:gridCol w:w="1550"/>
            <w:gridCol w:w="2483"/>
            <w:gridCol w:w="5970"/>
          </w:tblGrid>
        </w:tblGridChange>
      </w:tblGrid>
      <w:tr w:rsidR="00BB2D6C" w14:paraId="68563DA0" w14:textId="77777777">
        <w:trPr>
          <w:tblHeader/>
        </w:trPr>
        <w:tc>
          <w:tcPr>
            <w:tcW w:w="66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66F3F057" w14:textId="77777777" w:rsidR="00BB2D6C" w:rsidRDefault="001C7630">
            <w:pPr>
              <w:pStyle w:val="th"/>
            </w:pPr>
            <w:r>
              <w:t xml:space="preserve">Version </w:t>
            </w:r>
            <w:r>
              <w:br/>
              <w:t>Number</w:t>
            </w:r>
          </w:p>
        </w:tc>
        <w:tc>
          <w:tcPr>
            <w:tcW w:w="105.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37582BF2" w14:textId="77777777" w:rsidR="00BB2D6C" w:rsidRDefault="001C7630">
            <w:pPr>
              <w:pStyle w:val="th"/>
            </w:pPr>
            <w:r>
              <w:t>Version Date</w:t>
            </w:r>
          </w:p>
        </w:tc>
        <w:tc>
          <w:tcPr>
            <w:tcW w:w="25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4C9AC3CC" w14:textId="77777777" w:rsidR="00BB2D6C" w:rsidRDefault="001C7630">
            <w:pPr>
              <w:pStyle w:val="th"/>
            </w:pPr>
            <w:r>
              <w:t>Summary</w:t>
            </w:r>
          </w:p>
        </w:tc>
      </w:tr>
      <w:tr w:rsidR="00BB2D6C" w14:paraId="4CF500E3" w14:textId="77777777" w:rsidTr="002E48A7">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Change w:id="1" w:author="Kornipati, Kranthi K. (TR Technology)" w:date="2025-06-18T19:54:00Z" w16du:dateUtc="2025-06-18T14:24:00Z">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
          </w:tblPrExChange>
        </w:tblPrEx>
        <w:tc>
          <w:tcPr>
            <w:tcW w:w="66pt" w:type="dxa"/>
            <w:tcBorders>
              <w:top w:val="single" w:sz="6" w:space="0" w:color="404040"/>
              <w:bottom w:val="single" w:sz="6" w:space="0" w:color="404040"/>
              <w:end w:val="single" w:sz="6" w:space="0" w:color="404040"/>
            </w:tcBorders>
            <w:tcMar>
              <w:top w:w="5pt" w:type="dxa"/>
              <w:start w:w="3.75pt" w:type="dxa"/>
              <w:bottom w:w="5pt" w:type="dxa"/>
              <w:end w:w="3.75pt" w:type="dxa"/>
            </w:tcMar>
            <w:tcPrChange w:id="2" w:author="Kornipati, Kranthi K. (TR Technology)" w:date="2025-06-18T19:54:00Z" w16du:dateUtc="2025-06-18T14:24:00Z">
              <w:tcPr>
                <w:tcW w:w="66pt" w:type="dxa"/>
                <w:tcBorders>
                  <w:top w:val="single" w:sz="6" w:space="0" w:color="404040"/>
                  <w:end w:val="single" w:sz="6" w:space="0" w:color="404040"/>
                </w:tcBorders>
                <w:tcMar>
                  <w:top w:w="5pt" w:type="dxa"/>
                  <w:start w:w="3.75pt" w:type="dxa"/>
                  <w:bottom w:w="5pt" w:type="dxa"/>
                  <w:end w:w="3.75pt" w:type="dxa"/>
                </w:tcMar>
              </w:tcPr>
            </w:tcPrChange>
          </w:tcPr>
          <w:p w14:paraId="4F871F21" w14:textId="77777777" w:rsidR="00BB2D6C" w:rsidRDefault="001C7630">
            <w:pPr>
              <w:pStyle w:val="pTableText"/>
            </w:pPr>
            <w:r>
              <w:t>1</w:t>
            </w:r>
          </w:p>
        </w:tc>
        <w:tc>
          <w:tcPr>
            <w:tcW w:w="105.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Change w:id="3" w:author="Kornipati, Kranthi K. (TR Technology)" w:date="2025-06-18T19:54:00Z" w16du:dateUtc="2025-06-18T14:24:00Z">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tcPrChange>
          </w:tcPr>
          <w:p w14:paraId="0DC2266F" w14:textId="77777777" w:rsidR="00BB2D6C" w:rsidRDefault="001C7630">
            <w:pPr>
              <w:pStyle w:val="p2"/>
            </w:pPr>
            <w:r>
              <w:t>December 2021</w:t>
            </w:r>
          </w:p>
        </w:tc>
        <w:tc>
          <w:tcPr>
            <w:tcW w:w="254.25pt" w:type="dxa"/>
            <w:tcBorders>
              <w:top w:val="single" w:sz="6" w:space="0" w:color="404040"/>
              <w:start w:val="single" w:sz="6" w:space="0" w:color="404040"/>
              <w:bottom w:val="single" w:sz="6" w:space="0" w:color="404040"/>
            </w:tcBorders>
            <w:tcMar>
              <w:top w:w="5pt" w:type="dxa"/>
              <w:start w:w="3.75pt" w:type="dxa"/>
              <w:bottom w:w="5pt" w:type="dxa"/>
              <w:end w:w="3.75pt" w:type="dxa"/>
            </w:tcMar>
            <w:tcPrChange w:id="4" w:author="Kornipati, Kranthi K. (TR Technology)" w:date="2025-06-18T19:54:00Z" w16du:dateUtc="2025-06-18T14:24:00Z">
              <w:tcPr>
                <w:tcW w:w="254.25pt" w:type="dxa"/>
                <w:tcBorders>
                  <w:top w:val="single" w:sz="6" w:space="0" w:color="404040"/>
                  <w:start w:val="single" w:sz="6" w:space="0" w:color="404040"/>
                </w:tcBorders>
                <w:tcMar>
                  <w:top w:w="5pt" w:type="dxa"/>
                  <w:start w:w="3.75pt" w:type="dxa"/>
                  <w:bottom w:w="5pt" w:type="dxa"/>
                  <w:end w:w="3.75pt" w:type="dxa"/>
                </w:tcMar>
              </w:tcPr>
            </w:tcPrChange>
          </w:tcPr>
          <w:p w14:paraId="6C4923F3" w14:textId="77777777" w:rsidR="00BB2D6C" w:rsidRDefault="001C7630">
            <w:pPr>
              <w:pStyle w:val="pTableText"/>
            </w:pPr>
            <w:r>
              <w:t xml:space="preserve">Created </w:t>
            </w:r>
            <w:proofErr w:type="gramStart"/>
            <w:r>
              <w:t>first</w:t>
            </w:r>
            <w:proofErr w:type="gramEnd"/>
            <w:r>
              <w:t xml:space="preserve"> version for Certificate Manager 2.</w:t>
            </w:r>
            <w:proofErr w:type="gramStart"/>
            <w:r>
              <w:t>2.x.x.</w:t>
            </w:r>
            <w:proofErr w:type="gramEnd"/>
          </w:p>
        </w:tc>
      </w:tr>
      <w:tr w:rsidR="002E48A7" w14:paraId="4CCC6359" w14:textId="77777777">
        <w:trPr>
          <w:ins w:id="5" w:author="Kornipati, Kranthi K. (TR Technology)" w:date="2025-06-18T19:54:00Z"/>
        </w:trPr>
        <w:tc>
          <w:tcPr>
            <w:tcW w:w="66pt" w:type="dxa"/>
            <w:tcBorders>
              <w:top w:val="single" w:sz="6" w:space="0" w:color="404040"/>
              <w:end w:val="single" w:sz="6" w:space="0" w:color="404040"/>
            </w:tcBorders>
            <w:tcMar>
              <w:top w:w="5pt" w:type="dxa"/>
              <w:start w:w="3.75pt" w:type="dxa"/>
              <w:bottom w:w="5pt" w:type="dxa"/>
              <w:end w:w="3.75pt" w:type="dxa"/>
            </w:tcMar>
          </w:tcPr>
          <w:p w14:paraId="2E8621F8" w14:textId="6361D639" w:rsidR="002E48A7" w:rsidRDefault="002E48A7">
            <w:pPr>
              <w:pStyle w:val="pTableText"/>
              <w:rPr>
                <w:ins w:id="6" w:author="Kornipati, Kranthi K. (TR Technology)" w:date="2025-06-18T19:54:00Z" w16du:dateUtc="2025-06-18T14:24:00Z"/>
              </w:rPr>
            </w:pPr>
            <w:ins w:id="7" w:author="Kornipati, Kranthi K. (TR Technology)" w:date="2025-06-18T19:54:00Z" w16du:dateUtc="2025-06-18T14:24:00Z">
              <w:r>
                <w:t>2</w:t>
              </w:r>
            </w:ins>
          </w:p>
        </w:tc>
        <w:tc>
          <w:tcPr>
            <w:tcW w:w="105.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6AD1E043" w14:textId="193E27E2" w:rsidR="002E48A7" w:rsidRDefault="00484548">
            <w:pPr>
              <w:pStyle w:val="p2"/>
              <w:rPr>
                <w:ins w:id="8" w:author="Kornipati, Kranthi K. (TR Technology)" w:date="2025-06-18T19:54:00Z" w16du:dateUtc="2025-06-18T14:24:00Z"/>
              </w:rPr>
            </w:pPr>
            <w:ins w:id="9" w:author="Kornipati, Kranthi K. (TR Technology)" w:date="2025-06-18T19:55:00Z" w16du:dateUtc="2025-06-18T14:25:00Z">
              <w:r>
                <w:t xml:space="preserve">June </w:t>
              </w:r>
            </w:ins>
            <w:ins w:id="10" w:author="Kornipati, Kranthi K. (TR Technology)" w:date="2025-06-26T15:14:00Z" w16du:dateUtc="2025-06-26T09:44:00Z">
              <w:r w:rsidR="003606B7">
                <w:t>3</w:t>
              </w:r>
            </w:ins>
            <w:ins w:id="11" w:author="Kornipati, Kranthi K. (TR Technology)" w:date="2025-06-19T11:21:00Z" w16du:dateUtc="2025-06-19T05:51:00Z">
              <w:r w:rsidR="00235068">
                <w:t>0</w:t>
              </w:r>
            </w:ins>
            <w:ins w:id="12" w:author="Kornipati, Kranthi K. (TR Technology)" w:date="2025-06-18T19:55:00Z" w16du:dateUtc="2025-06-18T14:25:00Z">
              <w:r>
                <w:t>, 2025</w:t>
              </w:r>
            </w:ins>
          </w:p>
        </w:tc>
        <w:tc>
          <w:tcPr>
            <w:tcW w:w="254.25pt" w:type="dxa"/>
            <w:tcBorders>
              <w:top w:val="single" w:sz="6" w:space="0" w:color="404040"/>
              <w:start w:val="single" w:sz="6" w:space="0" w:color="404040"/>
            </w:tcBorders>
            <w:tcMar>
              <w:top w:w="5pt" w:type="dxa"/>
              <w:start w:w="3.75pt" w:type="dxa"/>
              <w:bottom w:w="5pt" w:type="dxa"/>
              <w:end w:w="3.75pt" w:type="dxa"/>
            </w:tcMar>
          </w:tcPr>
          <w:p w14:paraId="10955AE3" w14:textId="410AE955" w:rsidR="002E48A7" w:rsidRDefault="00C43079">
            <w:pPr>
              <w:pStyle w:val="pTableText"/>
              <w:rPr>
                <w:ins w:id="13" w:author="Kornipati, Kranthi K. (TR Technology)" w:date="2025-06-18T19:54:00Z" w16du:dateUtc="2025-06-18T14:24:00Z"/>
              </w:rPr>
            </w:pPr>
            <w:ins w:id="14" w:author="Kornipati, Kranthi K. (TR Technology)" w:date="2025-06-19T10:11:00Z" w16du:dateUtc="2025-06-19T04:41:00Z">
              <w:r>
                <w:t>JAVA 17 Upgrade</w:t>
              </w:r>
            </w:ins>
          </w:p>
        </w:tc>
      </w:tr>
    </w:tbl>
    <w:p w14:paraId="6E2FD59C" w14:textId="77777777" w:rsidR="00BB2D6C" w:rsidRDefault="00BB2D6C">
      <w:pPr>
        <w:spacing w:after="16pt"/>
      </w:pPr>
    </w:p>
    <w:p w14:paraId="3C22B703" w14:textId="77777777" w:rsidR="00BB2D6C" w:rsidRDefault="00BB2D6C">
      <w:pPr>
        <w:sectPr w:rsidR="00BB2D6C">
          <w:headerReference w:type="even" r:id="rId22"/>
          <w:headerReference w:type="default" r:id="rId23"/>
          <w:footerReference w:type="even" r:id="rId24"/>
          <w:footerReference w:type="default" r:id="rId25"/>
          <w:pgSz w:w="612pt" w:h="792pt"/>
          <w:pgMar w:top="112.50pt" w:right="42pt" w:bottom="57.75pt" w:left="42.75pt" w:header="27.75pt" w:footer="28.50pt" w:gutter="0pt"/>
          <w:cols w:space="36pt"/>
        </w:sectPr>
      </w:pPr>
    </w:p>
    <w:p w14:paraId="1AD3B2F4" w14:textId="77777777" w:rsidR="00BB2D6C" w:rsidRDefault="001C7630">
      <w:pPr>
        <w:pStyle w:val="h1TOCHeading"/>
      </w:pPr>
      <w:bookmarkStart w:id="15" w:name="_Toc256000052"/>
      <w:bookmarkStart w:id="16" w:name="_Toc256000000"/>
      <w:r>
        <w:lastRenderedPageBreak/>
        <w:t>Table of Contents</w:t>
      </w:r>
      <w:bookmarkEnd w:id="15"/>
      <w:bookmarkEnd w:id="16"/>
    </w:p>
    <w:p w14:paraId="4684EB58" w14:textId="77777777" w:rsidR="00BB2D6C" w:rsidRDefault="001C7630">
      <w:pPr>
        <w:pStyle w:val="TOC9"/>
        <w:rPr>
          <w:rFonts w:ascii="Calibri" w:hAnsi="Calibri"/>
          <w:noProof/>
          <w:sz w:val="22"/>
        </w:rPr>
      </w:pPr>
      <w:r>
        <w:fldChar w:fldCharType="begin"/>
      </w:r>
      <w:r>
        <w:instrText xml:space="preserve"> TOC \t "h1_TOCHeading,9,h1,1,h2,2,h3,3" \h \z \* MERGEFORMAT </w:instrText>
      </w:r>
      <w:r>
        <w:fldChar w:fldCharType="separate"/>
      </w:r>
      <w:hyperlink w:anchor="_Toc256000052" w:history="1">
        <w:r>
          <w:rPr>
            <w:rStyle w:val="Hyperlink"/>
          </w:rPr>
          <w:t>Table of Contents</w:t>
        </w:r>
        <w:r>
          <w:tab/>
        </w:r>
        <w:r>
          <w:fldChar w:fldCharType="begin"/>
        </w:r>
        <w:r>
          <w:instrText xml:space="preserve"> PAGEREF _Toc256000052 \h </w:instrText>
        </w:r>
        <w:r>
          <w:fldChar w:fldCharType="separate"/>
        </w:r>
        <w:r>
          <w:t>7</w:t>
        </w:r>
        <w:r>
          <w:fldChar w:fldCharType="end"/>
        </w:r>
      </w:hyperlink>
    </w:p>
    <w:p w14:paraId="74456B5A" w14:textId="77777777" w:rsidR="00BB2D6C" w:rsidRDefault="001C7630">
      <w:pPr>
        <w:pStyle w:val="TOC1"/>
        <w:rPr>
          <w:rFonts w:ascii="Calibri" w:hAnsi="Calibri"/>
          <w:noProof/>
          <w:sz w:val="22"/>
        </w:rPr>
      </w:pPr>
      <w:hyperlink w:anchor="_Toc256000053" w:history="1">
        <w:r>
          <w:rPr>
            <w:rStyle w:val="Hyperlink"/>
          </w:rPr>
          <w:t>Introduction</w:t>
        </w:r>
        <w:r>
          <w:tab/>
        </w:r>
        <w:r>
          <w:fldChar w:fldCharType="begin"/>
        </w:r>
        <w:r>
          <w:instrText xml:space="preserve"> PAGEREF _Toc256000053 \h </w:instrText>
        </w:r>
        <w:r>
          <w:fldChar w:fldCharType="separate"/>
        </w:r>
        <w:r>
          <w:t>1</w:t>
        </w:r>
        <w:r>
          <w:fldChar w:fldCharType="end"/>
        </w:r>
      </w:hyperlink>
    </w:p>
    <w:p w14:paraId="26345A7A" w14:textId="77777777" w:rsidR="00BB2D6C" w:rsidRDefault="001C7630">
      <w:pPr>
        <w:pStyle w:val="TOC2"/>
        <w:rPr>
          <w:rFonts w:ascii="Calibri" w:hAnsi="Calibri"/>
          <w:noProof/>
        </w:rPr>
      </w:pPr>
      <w:hyperlink w:anchor="_Toc256000054" w:history="1">
        <w:r>
          <w:rPr>
            <w:rStyle w:val="Hyperlink"/>
          </w:rPr>
          <w:t>Who Should Read This Guide?</w:t>
        </w:r>
        <w:r>
          <w:tab/>
        </w:r>
        <w:r>
          <w:fldChar w:fldCharType="begin"/>
        </w:r>
        <w:r>
          <w:instrText xml:space="preserve"> PAGEREF _Toc256000054 \h </w:instrText>
        </w:r>
        <w:r>
          <w:fldChar w:fldCharType="separate"/>
        </w:r>
        <w:r>
          <w:t>1</w:t>
        </w:r>
        <w:r>
          <w:fldChar w:fldCharType="end"/>
        </w:r>
      </w:hyperlink>
    </w:p>
    <w:p w14:paraId="417FBAAF" w14:textId="77777777" w:rsidR="00BB2D6C" w:rsidRDefault="001C7630">
      <w:pPr>
        <w:pStyle w:val="TOC2"/>
        <w:rPr>
          <w:rFonts w:ascii="Calibri" w:hAnsi="Calibri"/>
          <w:noProof/>
        </w:rPr>
      </w:pPr>
      <w:hyperlink w:anchor="_Toc256000055" w:history="1">
        <w:r>
          <w:rPr>
            <w:rStyle w:val="Hyperlink"/>
          </w:rPr>
          <w:t>Upgrade from Tax Certificate Manager 1.x</w:t>
        </w:r>
        <w:r>
          <w:tab/>
        </w:r>
        <w:r>
          <w:fldChar w:fldCharType="begin"/>
        </w:r>
        <w:r>
          <w:instrText xml:space="preserve"> PAGEREF _Toc256000055 \h </w:instrText>
        </w:r>
        <w:r>
          <w:fldChar w:fldCharType="separate"/>
        </w:r>
        <w:r>
          <w:t>1</w:t>
        </w:r>
        <w:r>
          <w:fldChar w:fldCharType="end"/>
        </w:r>
      </w:hyperlink>
    </w:p>
    <w:p w14:paraId="5C29A689" w14:textId="77777777" w:rsidR="00BB2D6C" w:rsidRDefault="001C7630">
      <w:pPr>
        <w:pStyle w:val="TOC2"/>
        <w:rPr>
          <w:rFonts w:ascii="Calibri" w:hAnsi="Calibri"/>
          <w:noProof/>
        </w:rPr>
      </w:pPr>
      <w:hyperlink w:anchor="_Toc256000056" w:history="1">
        <w:r>
          <w:rPr>
            <w:rStyle w:val="Hyperlink"/>
          </w:rPr>
          <w:t>Architecture</w:t>
        </w:r>
        <w:r>
          <w:tab/>
        </w:r>
        <w:r>
          <w:fldChar w:fldCharType="begin"/>
        </w:r>
        <w:r>
          <w:instrText xml:space="preserve"> PAGEREF _Toc256000056 \h </w:instrText>
        </w:r>
        <w:r>
          <w:fldChar w:fldCharType="separate"/>
        </w:r>
        <w:r>
          <w:t>1</w:t>
        </w:r>
        <w:r>
          <w:fldChar w:fldCharType="end"/>
        </w:r>
      </w:hyperlink>
    </w:p>
    <w:p w14:paraId="44E6C33D" w14:textId="77777777" w:rsidR="00BB2D6C" w:rsidRDefault="001C7630">
      <w:pPr>
        <w:pStyle w:val="TOC2"/>
        <w:rPr>
          <w:rFonts w:ascii="Calibri" w:hAnsi="Calibri"/>
          <w:noProof/>
        </w:rPr>
      </w:pPr>
      <w:hyperlink w:anchor="_Toc256000057" w:history="1">
        <w:r>
          <w:rPr>
            <w:rStyle w:val="Hyperlink"/>
          </w:rPr>
          <w:t>Resources</w:t>
        </w:r>
        <w:r>
          <w:tab/>
        </w:r>
        <w:r>
          <w:fldChar w:fldCharType="begin"/>
        </w:r>
        <w:r>
          <w:instrText xml:space="preserve"> PAGEREF _Toc256000057 \h </w:instrText>
        </w:r>
        <w:r>
          <w:fldChar w:fldCharType="separate"/>
        </w:r>
        <w:r>
          <w:t>3</w:t>
        </w:r>
        <w:r>
          <w:fldChar w:fldCharType="end"/>
        </w:r>
      </w:hyperlink>
    </w:p>
    <w:p w14:paraId="63DCE375" w14:textId="77777777" w:rsidR="00BB2D6C" w:rsidRDefault="001C7630">
      <w:pPr>
        <w:pStyle w:val="TOC2"/>
        <w:rPr>
          <w:rFonts w:ascii="Calibri" w:hAnsi="Calibri"/>
          <w:noProof/>
        </w:rPr>
      </w:pPr>
      <w:hyperlink w:anchor="_Toc256000058" w:history="1">
        <w:r>
          <w:rPr>
            <w:rStyle w:val="Hyperlink"/>
          </w:rPr>
          <w:t>Style Conventions</w:t>
        </w:r>
        <w:r>
          <w:tab/>
        </w:r>
        <w:r>
          <w:fldChar w:fldCharType="begin"/>
        </w:r>
        <w:r>
          <w:instrText xml:space="preserve"> PAGEREF _Toc256000058 \h </w:instrText>
        </w:r>
        <w:r>
          <w:fldChar w:fldCharType="separate"/>
        </w:r>
        <w:r>
          <w:t>5</w:t>
        </w:r>
        <w:r>
          <w:fldChar w:fldCharType="end"/>
        </w:r>
      </w:hyperlink>
    </w:p>
    <w:p w14:paraId="2C0EF9B7" w14:textId="77777777" w:rsidR="00BB2D6C" w:rsidRDefault="001C7630">
      <w:pPr>
        <w:pStyle w:val="TOC2"/>
        <w:rPr>
          <w:rFonts w:ascii="Calibri" w:hAnsi="Calibri"/>
          <w:noProof/>
        </w:rPr>
      </w:pPr>
      <w:hyperlink w:anchor="_Toc256000059" w:history="1">
        <w:r>
          <w:rPr>
            <w:rStyle w:val="Hyperlink"/>
          </w:rPr>
          <w:t>JBoss Checklists</w:t>
        </w:r>
        <w:r>
          <w:tab/>
        </w:r>
        <w:r>
          <w:fldChar w:fldCharType="begin"/>
        </w:r>
        <w:r>
          <w:instrText xml:space="preserve"> PAGEREF _Toc256000059 \h </w:instrText>
        </w:r>
        <w:r>
          <w:fldChar w:fldCharType="separate"/>
        </w:r>
        <w:r>
          <w:t>7</w:t>
        </w:r>
        <w:r>
          <w:fldChar w:fldCharType="end"/>
        </w:r>
      </w:hyperlink>
    </w:p>
    <w:p w14:paraId="558E9EC5" w14:textId="77777777" w:rsidR="00BB2D6C" w:rsidRDefault="001C7630">
      <w:pPr>
        <w:pStyle w:val="TOC3"/>
        <w:rPr>
          <w:rFonts w:ascii="Calibri" w:hAnsi="Calibri"/>
          <w:noProof/>
        </w:rPr>
      </w:pPr>
      <w:hyperlink w:anchor="_Toc256000060" w:history="1">
        <w:r>
          <w:rPr>
            <w:rStyle w:val="Hyperlink"/>
          </w:rPr>
          <w:t>Prerequisites</w:t>
        </w:r>
        <w:r>
          <w:tab/>
        </w:r>
        <w:r>
          <w:fldChar w:fldCharType="begin"/>
        </w:r>
        <w:r>
          <w:instrText xml:space="preserve"> PAGEREF _Toc256000060 \h </w:instrText>
        </w:r>
        <w:r>
          <w:fldChar w:fldCharType="separate"/>
        </w:r>
        <w:r>
          <w:t>7</w:t>
        </w:r>
        <w:r>
          <w:fldChar w:fldCharType="end"/>
        </w:r>
      </w:hyperlink>
    </w:p>
    <w:p w14:paraId="5B6DDBBC" w14:textId="77777777" w:rsidR="00BB2D6C" w:rsidRDefault="001C7630">
      <w:pPr>
        <w:pStyle w:val="TOC3"/>
        <w:rPr>
          <w:rFonts w:ascii="Calibri" w:hAnsi="Calibri"/>
          <w:noProof/>
        </w:rPr>
      </w:pPr>
      <w:hyperlink w:anchor="_Toc256000061" w:history="1">
        <w:r>
          <w:rPr>
            <w:rStyle w:val="Hyperlink"/>
          </w:rPr>
          <w:t>Installation</w:t>
        </w:r>
        <w:r>
          <w:tab/>
        </w:r>
        <w:r>
          <w:fldChar w:fldCharType="begin"/>
        </w:r>
        <w:r>
          <w:instrText xml:space="preserve"> PAGEREF _Toc256000061 \h </w:instrText>
        </w:r>
        <w:r>
          <w:fldChar w:fldCharType="separate"/>
        </w:r>
        <w:r>
          <w:t>7</w:t>
        </w:r>
        <w:r>
          <w:fldChar w:fldCharType="end"/>
        </w:r>
      </w:hyperlink>
    </w:p>
    <w:p w14:paraId="209391EB" w14:textId="77777777" w:rsidR="00BB2D6C" w:rsidRDefault="001C7630">
      <w:pPr>
        <w:pStyle w:val="TOC3"/>
        <w:rPr>
          <w:rFonts w:ascii="Calibri" w:hAnsi="Calibri"/>
          <w:noProof/>
        </w:rPr>
      </w:pPr>
      <w:hyperlink w:anchor="_Toc256000062" w:history="1">
        <w:r>
          <w:rPr>
            <w:rStyle w:val="Hyperlink"/>
          </w:rPr>
          <w:t>Post-Installation Tasks</w:t>
        </w:r>
        <w:r>
          <w:tab/>
        </w:r>
        <w:r>
          <w:fldChar w:fldCharType="begin"/>
        </w:r>
        <w:r>
          <w:instrText xml:space="preserve"> PAGEREF _Toc256000062 \h </w:instrText>
        </w:r>
        <w:r>
          <w:fldChar w:fldCharType="separate"/>
        </w:r>
        <w:r>
          <w:t>8</w:t>
        </w:r>
        <w:r>
          <w:fldChar w:fldCharType="end"/>
        </w:r>
      </w:hyperlink>
    </w:p>
    <w:p w14:paraId="585196F2" w14:textId="77777777" w:rsidR="00BB2D6C" w:rsidRDefault="001C7630">
      <w:pPr>
        <w:pStyle w:val="TOC1"/>
        <w:rPr>
          <w:rFonts w:ascii="Calibri" w:hAnsi="Calibri"/>
          <w:noProof/>
          <w:sz w:val="22"/>
        </w:rPr>
      </w:pPr>
      <w:hyperlink w:anchor="_Toc256000063" w:history="1">
        <w:r>
          <w:rPr>
            <w:rStyle w:val="Hyperlink"/>
          </w:rPr>
          <w:t>Prerequisites</w:t>
        </w:r>
        <w:r>
          <w:tab/>
        </w:r>
        <w:r>
          <w:fldChar w:fldCharType="begin"/>
        </w:r>
        <w:r>
          <w:instrText xml:space="preserve"> PAGEREF _Toc256000063 \h </w:instrText>
        </w:r>
        <w:r>
          <w:fldChar w:fldCharType="separate"/>
        </w:r>
        <w:r>
          <w:t>10</w:t>
        </w:r>
        <w:r>
          <w:fldChar w:fldCharType="end"/>
        </w:r>
      </w:hyperlink>
    </w:p>
    <w:p w14:paraId="4D18B30E" w14:textId="77777777" w:rsidR="00BB2D6C" w:rsidRDefault="001C7630">
      <w:pPr>
        <w:pStyle w:val="TOC2"/>
        <w:rPr>
          <w:rFonts w:ascii="Calibri" w:hAnsi="Calibri"/>
          <w:noProof/>
        </w:rPr>
      </w:pPr>
      <w:hyperlink w:anchor="_Toc256000064" w:history="1">
        <w:r>
          <w:rPr>
            <w:rStyle w:val="Hyperlink"/>
          </w:rPr>
          <w:t>Review System Requirements</w:t>
        </w:r>
        <w:r>
          <w:tab/>
        </w:r>
        <w:r>
          <w:fldChar w:fldCharType="begin"/>
        </w:r>
        <w:r>
          <w:instrText xml:space="preserve"> PAGEREF _Toc256000064 \h </w:instrText>
        </w:r>
        <w:r>
          <w:fldChar w:fldCharType="separate"/>
        </w:r>
        <w:r>
          <w:t>10</w:t>
        </w:r>
        <w:r>
          <w:fldChar w:fldCharType="end"/>
        </w:r>
      </w:hyperlink>
    </w:p>
    <w:p w14:paraId="479A0491" w14:textId="77777777" w:rsidR="00BB2D6C" w:rsidRDefault="001C7630">
      <w:pPr>
        <w:pStyle w:val="TOC2"/>
        <w:rPr>
          <w:rFonts w:ascii="Calibri" w:hAnsi="Calibri"/>
          <w:noProof/>
        </w:rPr>
      </w:pPr>
      <w:hyperlink w:anchor="_Toc256000065" w:history="1">
        <w:r>
          <w:rPr>
            <w:rStyle w:val="Hyperlink"/>
          </w:rPr>
          <w:t>Gather Administrative Information</w:t>
        </w:r>
        <w:r>
          <w:tab/>
        </w:r>
        <w:r>
          <w:fldChar w:fldCharType="begin"/>
        </w:r>
        <w:r>
          <w:instrText xml:space="preserve"> PAGEREF _Toc256000065 \h </w:instrText>
        </w:r>
        <w:r>
          <w:fldChar w:fldCharType="separate"/>
        </w:r>
        <w:r>
          <w:t>11</w:t>
        </w:r>
        <w:r>
          <w:fldChar w:fldCharType="end"/>
        </w:r>
      </w:hyperlink>
    </w:p>
    <w:p w14:paraId="7AADF867" w14:textId="77777777" w:rsidR="00BB2D6C" w:rsidRDefault="001C7630">
      <w:pPr>
        <w:pStyle w:val="TOC2"/>
        <w:rPr>
          <w:rFonts w:ascii="Calibri" w:hAnsi="Calibri"/>
          <w:noProof/>
        </w:rPr>
      </w:pPr>
      <w:hyperlink w:anchor="_Toc256000066" w:history="1">
        <w:r>
          <w:rPr>
            <w:rStyle w:val="Hyperlink"/>
          </w:rPr>
          <w:t>Download the Software</w:t>
        </w:r>
        <w:r>
          <w:tab/>
        </w:r>
        <w:r>
          <w:fldChar w:fldCharType="begin"/>
        </w:r>
        <w:r>
          <w:instrText xml:space="preserve"> PAGEREF _Toc256000066 \h </w:instrText>
        </w:r>
        <w:r>
          <w:fldChar w:fldCharType="separate"/>
        </w:r>
        <w:r>
          <w:t>12</w:t>
        </w:r>
        <w:r>
          <w:fldChar w:fldCharType="end"/>
        </w:r>
      </w:hyperlink>
    </w:p>
    <w:p w14:paraId="7F1F7D6D" w14:textId="77777777" w:rsidR="00BB2D6C" w:rsidRDefault="001C7630">
      <w:pPr>
        <w:pStyle w:val="TOC3"/>
        <w:rPr>
          <w:rFonts w:ascii="Calibri" w:hAnsi="Calibri"/>
          <w:noProof/>
        </w:rPr>
      </w:pPr>
      <w:hyperlink w:anchor="_Toc256000067" w:history="1">
        <w:r>
          <w:rPr>
            <w:rStyle w:val="Hyperlink"/>
          </w:rPr>
          <w:t>Certificate Manager</w:t>
        </w:r>
        <w:r>
          <w:tab/>
        </w:r>
        <w:r>
          <w:fldChar w:fldCharType="begin"/>
        </w:r>
        <w:r>
          <w:instrText xml:space="preserve"> PAGEREF _Toc256000067 \h </w:instrText>
        </w:r>
        <w:r>
          <w:fldChar w:fldCharType="separate"/>
        </w:r>
        <w:r>
          <w:t>14</w:t>
        </w:r>
        <w:r>
          <w:fldChar w:fldCharType="end"/>
        </w:r>
      </w:hyperlink>
    </w:p>
    <w:p w14:paraId="761BC218" w14:textId="77777777" w:rsidR="00BB2D6C" w:rsidRDefault="001C7630">
      <w:pPr>
        <w:pStyle w:val="TOC3"/>
        <w:rPr>
          <w:rFonts w:ascii="Calibri" w:hAnsi="Calibri"/>
          <w:noProof/>
        </w:rPr>
      </w:pPr>
      <w:hyperlink w:anchor="_Toc256000068" w:history="1">
        <w:r>
          <w:rPr>
            <w:rStyle w:val="Hyperlink"/>
          </w:rPr>
          <w:t>Data File Integrator</w:t>
        </w:r>
        <w:r>
          <w:tab/>
        </w:r>
        <w:r>
          <w:fldChar w:fldCharType="begin"/>
        </w:r>
        <w:r>
          <w:instrText xml:space="preserve"> PAGEREF _Toc256000068 \h </w:instrText>
        </w:r>
        <w:r>
          <w:fldChar w:fldCharType="separate"/>
        </w:r>
        <w:r>
          <w:t>15</w:t>
        </w:r>
        <w:r>
          <w:fldChar w:fldCharType="end"/>
        </w:r>
      </w:hyperlink>
    </w:p>
    <w:p w14:paraId="21F20A88" w14:textId="77777777" w:rsidR="00BB2D6C" w:rsidRDefault="001C7630">
      <w:pPr>
        <w:pStyle w:val="TOC1"/>
        <w:rPr>
          <w:rFonts w:ascii="Calibri" w:hAnsi="Calibri"/>
          <w:noProof/>
          <w:sz w:val="22"/>
        </w:rPr>
      </w:pPr>
      <w:hyperlink w:anchor="_Toc256000069" w:history="1">
        <w:r>
          <w:rPr>
            <w:rStyle w:val="Hyperlink"/>
          </w:rPr>
          <w:t>Configure the Database</w:t>
        </w:r>
        <w:r>
          <w:tab/>
        </w:r>
        <w:r>
          <w:fldChar w:fldCharType="begin"/>
        </w:r>
        <w:r>
          <w:instrText xml:space="preserve"> PAGEREF _Toc256000069 \h </w:instrText>
        </w:r>
        <w:r>
          <w:fldChar w:fldCharType="separate"/>
        </w:r>
        <w:r>
          <w:t>18</w:t>
        </w:r>
        <w:r>
          <w:fldChar w:fldCharType="end"/>
        </w:r>
      </w:hyperlink>
    </w:p>
    <w:p w14:paraId="5D8AC7F7" w14:textId="77777777" w:rsidR="00BB2D6C" w:rsidRDefault="001C7630">
      <w:pPr>
        <w:pStyle w:val="TOC2"/>
        <w:rPr>
          <w:rFonts w:ascii="Calibri" w:hAnsi="Calibri"/>
          <w:noProof/>
        </w:rPr>
      </w:pPr>
      <w:hyperlink w:anchor="_Toc256000070" w:history="1">
        <w:r>
          <w:rPr>
            <w:rStyle w:val="Hyperlink"/>
          </w:rPr>
          <w:t>Set Database Initialization Parameters</w:t>
        </w:r>
        <w:r>
          <w:tab/>
        </w:r>
        <w:r>
          <w:fldChar w:fldCharType="begin"/>
        </w:r>
        <w:r>
          <w:instrText xml:space="preserve"> PAGEREF _Toc256000070 \h </w:instrText>
        </w:r>
        <w:r>
          <w:fldChar w:fldCharType="separate"/>
        </w:r>
        <w:r>
          <w:t>18</w:t>
        </w:r>
        <w:r>
          <w:fldChar w:fldCharType="end"/>
        </w:r>
      </w:hyperlink>
    </w:p>
    <w:p w14:paraId="3026304A" w14:textId="77777777" w:rsidR="00BB2D6C" w:rsidRDefault="001C7630">
      <w:pPr>
        <w:pStyle w:val="TOC2"/>
        <w:rPr>
          <w:rFonts w:ascii="Calibri" w:hAnsi="Calibri"/>
          <w:noProof/>
        </w:rPr>
      </w:pPr>
      <w:hyperlink w:anchor="_Toc256000071" w:history="1">
        <w:r>
          <w:rPr>
            <w:rStyle w:val="Hyperlink"/>
          </w:rPr>
          <w:t>Set Database Character Set</w:t>
        </w:r>
        <w:r>
          <w:tab/>
        </w:r>
        <w:r>
          <w:fldChar w:fldCharType="begin"/>
        </w:r>
        <w:r>
          <w:instrText xml:space="preserve"> PAGEREF _Toc256000071 \h </w:instrText>
        </w:r>
        <w:r>
          <w:fldChar w:fldCharType="separate"/>
        </w:r>
        <w:r>
          <w:t>18</w:t>
        </w:r>
        <w:r>
          <w:fldChar w:fldCharType="end"/>
        </w:r>
      </w:hyperlink>
    </w:p>
    <w:p w14:paraId="44174D64" w14:textId="77777777" w:rsidR="00BB2D6C" w:rsidRDefault="001C7630">
      <w:pPr>
        <w:pStyle w:val="TOC2"/>
        <w:rPr>
          <w:rFonts w:ascii="Calibri" w:hAnsi="Calibri"/>
          <w:noProof/>
        </w:rPr>
      </w:pPr>
      <w:hyperlink w:anchor="_Toc256000072" w:history="1">
        <w:r>
          <w:rPr>
            <w:rStyle w:val="Hyperlink"/>
          </w:rPr>
          <w:t>Get JDBC Driver</w:t>
        </w:r>
        <w:r>
          <w:tab/>
        </w:r>
        <w:r>
          <w:fldChar w:fldCharType="begin"/>
        </w:r>
        <w:r>
          <w:instrText xml:space="preserve"> PAGEREF _Toc256000072 \h </w:instrText>
        </w:r>
        <w:r>
          <w:fldChar w:fldCharType="separate"/>
        </w:r>
        <w:r>
          <w:t>18</w:t>
        </w:r>
        <w:r>
          <w:fldChar w:fldCharType="end"/>
        </w:r>
      </w:hyperlink>
    </w:p>
    <w:p w14:paraId="4D00CC3F" w14:textId="77777777" w:rsidR="00BB2D6C" w:rsidRDefault="001C7630">
      <w:pPr>
        <w:pStyle w:val="TOC2"/>
        <w:rPr>
          <w:rFonts w:ascii="Calibri" w:hAnsi="Calibri"/>
          <w:noProof/>
        </w:rPr>
      </w:pPr>
      <w:hyperlink w:anchor="_Toc256000073" w:history="1">
        <w:r>
          <w:rPr>
            <w:rStyle w:val="Hyperlink"/>
          </w:rPr>
          <w:t>Create Tablespace and User</w:t>
        </w:r>
        <w:r>
          <w:tab/>
        </w:r>
        <w:r>
          <w:fldChar w:fldCharType="begin"/>
        </w:r>
        <w:r>
          <w:instrText xml:space="preserve"> PAGEREF _Toc256000073 \h </w:instrText>
        </w:r>
        <w:r>
          <w:fldChar w:fldCharType="separate"/>
        </w:r>
        <w:r>
          <w:t>19</w:t>
        </w:r>
        <w:r>
          <w:fldChar w:fldCharType="end"/>
        </w:r>
      </w:hyperlink>
    </w:p>
    <w:p w14:paraId="32A85B56" w14:textId="77777777" w:rsidR="00BB2D6C" w:rsidRDefault="001C7630">
      <w:pPr>
        <w:pStyle w:val="TOC1"/>
        <w:rPr>
          <w:rFonts w:ascii="Calibri" w:hAnsi="Calibri"/>
          <w:noProof/>
          <w:sz w:val="22"/>
        </w:rPr>
      </w:pPr>
      <w:hyperlink w:anchor="_Toc256000074" w:history="1">
        <w:r>
          <w:rPr>
            <w:rStyle w:val="Hyperlink"/>
          </w:rPr>
          <w:t>Configure JBoss</w:t>
        </w:r>
        <w:r>
          <w:tab/>
        </w:r>
        <w:r>
          <w:fldChar w:fldCharType="begin"/>
        </w:r>
        <w:r>
          <w:instrText xml:space="preserve"> PAGEREF _Toc256000074 \h </w:instrText>
        </w:r>
        <w:r>
          <w:fldChar w:fldCharType="separate"/>
        </w:r>
        <w:r>
          <w:t>22</w:t>
        </w:r>
        <w:r>
          <w:fldChar w:fldCharType="end"/>
        </w:r>
      </w:hyperlink>
    </w:p>
    <w:p w14:paraId="7FC4D2E5" w14:textId="77777777" w:rsidR="00BB2D6C" w:rsidRDefault="001C7630">
      <w:pPr>
        <w:pStyle w:val="TOC2"/>
        <w:rPr>
          <w:rFonts w:ascii="Calibri" w:hAnsi="Calibri"/>
          <w:noProof/>
        </w:rPr>
      </w:pPr>
      <w:hyperlink w:anchor="_Toc256000075" w:history="1">
        <w:r>
          <w:rPr>
            <w:rStyle w:val="Hyperlink"/>
          </w:rPr>
          <w:t>Set Environment Variables</w:t>
        </w:r>
        <w:r>
          <w:tab/>
        </w:r>
        <w:r>
          <w:fldChar w:fldCharType="begin"/>
        </w:r>
        <w:r>
          <w:instrText xml:space="preserve"> PAGEREF _Toc256000075 \h </w:instrText>
        </w:r>
        <w:r>
          <w:fldChar w:fldCharType="separate"/>
        </w:r>
        <w:r>
          <w:t>22</w:t>
        </w:r>
        <w:r>
          <w:fldChar w:fldCharType="end"/>
        </w:r>
      </w:hyperlink>
    </w:p>
    <w:p w14:paraId="3CDBA788" w14:textId="77777777" w:rsidR="00BB2D6C" w:rsidRDefault="001C7630">
      <w:pPr>
        <w:pStyle w:val="TOC3"/>
        <w:rPr>
          <w:rFonts w:ascii="Calibri" w:hAnsi="Calibri"/>
          <w:noProof/>
        </w:rPr>
      </w:pPr>
      <w:hyperlink w:anchor="_Toc256000076" w:history="1">
        <w:r>
          <w:rPr>
            <w:rStyle w:val="Hyperlink"/>
          </w:rPr>
          <w:t>JBoss</w:t>
        </w:r>
        <w:r>
          <w:tab/>
        </w:r>
        <w:r>
          <w:fldChar w:fldCharType="begin"/>
        </w:r>
        <w:r>
          <w:instrText xml:space="preserve"> PAGEREF _Toc256000076 \h </w:instrText>
        </w:r>
        <w:r>
          <w:fldChar w:fldCharType="separate"/>
        </w:r>
        <w:r>
          <w:t>23</w:t>
        </w:r>
        <w:r>
          <w:fldChar w:fldCharType="end"/>
        </w:r>
      </w:hyperlink>
    </w:p>
    <w:p w14:paraId="51B6EE7D" w14:textId="77777777" w:rsidR="00BB2D6C" w:rsidRDefault="001C7630">
      <w:pPr>
        <w:pStyle w:val="TOC3"/>
        <w:rPr>
          <w:rFonts w:ascii="Calibri" w:hAnsi="Calibri"/>
          <w:noProof/>
        </w:rPr>
      </w:pPr>
      <w:hyperlink w:anchor="_Toc256000077" w:history="1">
        <w:r>
          <w:rPr>
            <w:rStyle w:val="Hyperlink"/>
          </w:rPr>
          <w:t>Java</w:t>
        </w:r>
        <w:r>
          <w:tab/>
        </w:r>
        <w:r>
          <w:fldChar w:fldCharType="begin"/>
        </w:r>
        <w:r>
          <w:instrText xml:space="preserve"> PAGEREF _Toc256000077 \h </w:instrText>
        </w:r>
        <w:r>
          <w:fldChar w:fldCharType="separate"/>
        </w:r>
        <w:r>
          <w:t>23</w:t>
        </w:r>
        <w:r>
          <w:fldChar w:fldCharType="end"/>
        </w:r>
      </w:hyperlink>
    </w:p>
    <w:p w14:paraId="71E80254" w14:textId="77777777" w:rsidR="00BB2D6C" w:rsidRDefault="001C7630">
      <w:pPr>
        <w:pStyle w:val="TOC2"/>
        <w:rPr>
          <w:rFonts w:ascii="Calibri" w:hAnsi="Calibri"/>
          <w:noProof/>
        </w:rPr>
      </w:pPr>
      <w:hyperlink w:anchor="_Toc256000078" w:history="1">
        <w:r>
          <w:rPr>
            <w:rStyle w:val="Hyperlink"/>
          </w:rPr>
          <w:t>Configure JDBC in JBoss</w:t>
        </w:r>
        <w:r>
          <w:tab/>
        </w:r>
        <w:r>
          <w:fldChar w:fldCharType="begin"/>
        </w:r>
        <w:r>
          <w:instrText xml:space="preserve"> PAGEREF _Toc256000078 \h </w:instrText>
        </w:r>
        <w:r>
          <w:fldChar w:fldCharType="separate"/>
        </w:r>
        <w:r>
          <w:t>23</w:t>
        </w:r>
        <w:r>
          <w:fldChar w:fldCharType="end"/>
        </w:r>
      </w:hyperlink>
    </w:p>
    <w:p w14:paraId="6CAE574F" w14:textId="77777777" w:rsidR="00BB2D6C" w:rsidRDefault="001C7630">
      <w:pPr>
        <w:pStyle w:val="TOC2"/>
        <w:rPr>
          <w:rFonts w:ascii="Calibri" w:hAnsi="Calibri"/>
          <w:noProof/>
        </w:rPr>
      </w:pPr>
      <w:hyperlink w:anchor="_Toc256000079" w:history="1">
        <w:r>
          <w:rPr>
            <w:rStyle w:val="Hyperlink"/>
          </w:rPr>
          <w:t>Configure Memory</w:t>
        </w:r>
        <w:r>
          <w:tab/>
        </w:r>
        <w:r>
          <w:fldChar w:fldCharType="begin"/>
        </w:r>
        <w:r>
          <w:instrText xml:space="preserve"> PAGEREF _Toc256000079 \h </w:instrText>
        </w:r>
        <w:r>
          <w:fldChar w:fldCharType="separate"/>
        </w:r>
        <w:r>
          <w:t>23</w:t>
        </w:r>
        <w:r>
          <w:fldChar w:fldCharType="end"/>
        </w:r>
      </w:hyperlink>
    </w:p>
    <w:p w14:paraId="77586935" w14:textId="77777777" w:rsidR="00BB2D6C" w:rsidRDefault="001C7630">
      <w:pPr>
        <w:pStyle w:val="TOC3"/>
        <w:rPr>
          <w:rFonts w:ascii="Calibri" w:hAnsi="Calibri"/>
          <w:noProof/>
        </w:rPr>
      </w:pPr>
      <w:hyperlink w:anchor="_Toc256000080" w:history="1">
        <w:r>
          <w:rPr>
            <w:rStyle w:val="Hyperlink"/>
          </w:rPr>
          <w:t>Unix/Linux</w:t>
        </w:r>
        <w:r>
          <w:tab/>
        </w:r>
        <w:r>
          <w:fldChar w:fldCharType="begin"/>
        </w:r>
        <w:r>
          <w:instrText xml:space="preserve"> PAGEREF _Toc256000080 \h </w:instrText>
        </w:r>
        <w:r>
          <w:fldChar w:fldCharType="separate"/>
        </w:r>
        <w:r>
          <w:t>25</w:t>
        </w:r>
        <w:r>
          <w:fldChar w:fldCharType="end"/>
        </w:r>
      </w:hyperlink>
    </w:p>
    <w:p w14:paraId="15C90BAB" w14:textId="77777777" w:rsidR="00BB2D6C" w:rsidRDefault="001C7630">
      <w:pPr>
        <w:pStyle w:val="TOC3"/>
        <w:rPr>
          <w:rFonts w:ascii="Calibri" w:hAnsi="Calibri"/>
          <w:noProof/>
        </w:rPr>
      </w:pPr>
      <w:hyperlink w:anchor="_Toc256000081" w:history="1">
        <w:r>
          <w:rPr>
            <w:rStyle w:val="Hyperlink"/>
          </w:rPr>
          <w:t>Microsoft Windows</w:t>
        </w:r>
        <w:r>
          <w:tab/>
        </w:r>
        <w:r>
          <w:fldChar w:fldCharType="begin"/>
        </w:r>
        <w:r>
          <w:instrText xml:space="preserve"> PAGEREF _Toc256000081 \h </w:instrText>
        </w:r>
        <w:r>
          <w:fldChar w:fldCharType="separate"/>
        </w:r>
        <w:r>
          <w:t>26</w:t>
        </w:r>
        <w:r>
          <w:fldChar w:fldCharType="end"/>
        </w:r>
      </w:hyperlink>
    </w:p>
    <w:p w14:paraId="5CD16ADF" w14:textId="77777777" w:rsidR="00BB2D6C" w:rsidRDefault="001C7630">
      <w:pPr>
        <w:pStyle w:val="TOC2"/>
        <w:rPr>
          <w:rFonts w:ascii="Calibri" w:hAnsi="Calibri"/>
          <w:noProof/>
        </w:rPr>
      </w:pPr>
      <w:hyperlink w:anchor="_Toc256000082" w:history="1">
        <w:r>
          <w:rPr>
            <w:rStyle w:val="Hyperlink"/>
          </w:rPr>
          <w:t>Set SERVER_OPTS Parameters</w:t>
        </w:r>
        <w:r>
          <w:tab/>
        </w:r>
        <w:r>
          <w:fldChar w:fldCharType="begin"/>
        </w:r>
        <w:r>
          <w:instrText xml:space="preserve"> PAGEREF _Toc256000082 \h </w:instrText>
        </w:r>
        <w:r>
          <w:fldChar w:fldCharType="separate"/>
        </w:r>
        <w:r>
          <w:t>26</w:t>
        </w:r>
        <w:r>
          <w:fldChar w:fldCharType="end"/>
        </w:r>
      </w:hyperlink>
    </w:p>
    <w:p w14:paraId="68FDDF5A" w14:textId="77777777" w:rsidR="00BB2D6C" w:rsidRDefault="001C7630">
      <w:pPr>
        <w:pStyle w:val="TOC2"/>
        <w:rPr>
          <w:rFonts w:ascii="Calibri" w:hAnsi="Calibri"/>
          <w:noProof/>
        </w:rPr>
      </w:pPr>
      <w:hyperlink w:anchor="_Toc256000083" w:history="1">
        <w:r>
          <w:rPr>
            <w:rStyle w:val="Hyperlink"/>
          </w:rPr>
          <w:t>Edit standalone.xml</w:t>
        </w:r>
        <w:r>
          <w:tab/>
        </w:r>
        <w:r>
          <w:fldChar w:fldCharType="begin"/>
        </w:r>
        <w:r>
          <w:instrText xml:space="preserve"> PAGEREF _Toc256000083 \h </w:instrText>
        </w:r>
        <w:r>
          <w:fldChar w:fldCharType="separate"/>
        </w:r>
        <w:r>
          <w:t>28</w:t>
        </w:r>
        <w:r>
          <w:fldChar w:fldCharType="end"/>
        </w:r>
      </w:hyperlink>
    </w:p>
    <w:p w14:paraId="6E6E6093" w14:textId="77777777" w:rsidR="00BB2D6C" w:rsidRDefault="001C7630">
      <w:pPr>
        <w:pStyle w:val="TOC3"/>
        <w:rPr>
          <w:rFonts w:ascii="Calibri" w:hAnsi="Calibri"/>
          <w:noProof/>
        </w:rPr>
      </w:pPr>
      <w:hyperlink w:anchor="_Toc256000084" w:history="1">
        <w:r>
          <w:rPr>
            <w:rStyle w:val="Hyperlink"/>
          </w:rPr>
          <w:t>Set Log Level</w:t>
        </w:r>
        <w:r>
          <w:tab/>
        </w:r>
        <w:r>
          <w:fldChar w:fldCharType="begin"/>
        </w:r>
        <w:r>
          <w:instrText xml:space="preserve"> PAGEREF _Toc256000084 \h </w:instrText>
        </w:r>
        <w:r>
          <w:fldChar w:fldCharType="separate"/>
        </w:r>
        <w:r>
          <w:t>28</w:t>
        </w:r>
        <w:r>
          <w:fldChar w:fldCharType="end"/>
        </w:r>
      </w:hyperlink>
    </w:p>
    <w:p w14:paraId="1B7BE24A" w14:textId="77777777" w:rsidR="00BB2D6C" w:rsidRDefault="001C7630">
      <w:pPr>
        <w:pStyle w:val="TOC3"/>
        <w:rPr>
          <w:rFonts w:ascii="Calibri" w:hAnsi="Calibri"/>
          <w:noProof/>
        </w:rPr>
      </w:pPr>
      <w:hyperlink w:anchor="_Toc256000085" w:history="1">
        <w:r>
          <w:rPr>
            <w:rStyle w:val="Hyperlink"/>
          </w:rPr>
          <w:t>Set Logging Provider</w:t>
        </w:r>
        <w:r>
          <w:tab/>
        </w:r>
        <w:r>
          <w:fldChar w:fldCharType="begin"/>
        </w:r>
        <w:r>
          <w:instrText xml:space="preserve"> PAGEREF _Toc256000085 \h </w:instrText>
        </w:r>
        <w:r>
          <w:fldChar w:fldCharType="separate"/>
        </w:r>
        <w:r>
          <w:t>28</w:t>
        </w:r>
        <w:r>
          <w:fldChar w:fldCharType="end"/>
        </w:r>
      </w:hyperlink>
    </w:p>
    <w:p w14:paraId="7AA4E029" w14:textId="77777777" w:rsidR="00BB2D6C" w:rsidRDefault="001C7630">
      <w:pPr>
        <w:pStyle w:val="TOC3"/>
        <w:rPr>
          <w:rFonts w:ascii="Calibri" w:hAnsi="Calibri"/>
          <w:noProof/>
        </w:rPr>
      </w:pPr>
      <w:hyperlink w:anchor="_Toc256000086" w:history="1">
        <w:r>
          <w:rPr>
            <w:rStyle w:val="Hyperlink"/>
          </w:rPr>
          <w:t>Change JBoss Ports</w:t>
        </w:r>
        <w:r>
          <w:tab/>
        </w:r>
        <w:r>
          <w:fldChar w:fldCharType="begin"/>
        </w:r>
        <w:r>
          <w:instrText xml:space="preserve"> PAGEREF _Toc256000086 \h </w:instrText>
        </w:r>
        <w:r>
          <w:fldChar w:fldCharType="separate"/>
        </w:r>
        <w:r>
          <w:t>32</w:t>
        </w:r>
        <w:r>
          <w:fldChar w:fldCharType="end"/>
        </w:r>
      </w:hyperlink>
    </w:p>
    <w:p w14:paraId="22387657" w14:textId="77777777" w:rsidR="00BB2D6C" w:rsidRDefault="001C7630">
      <w:pPr>
        <w:pStyle w:val="TOC3"/>
        <w:rPr>
          <w:rFonts w:ascii="Calibri" w:hAnsi="Calibri"/>
          <w:noProof/>
        </w:rPr>
      </w:pPr>
      <w:hyperlink w:anchor="_Toc256000087" w:history="1">
        <w:r>
          <w:rPr>
            <w:rStyle w:val="Hyperlink"/>
          </w:rPr>
          <w:t>Create Data Sources</w:t>
        </w:r>
        <w:r>
          <w:tab/>
        </w:r>
        <w:r>
          <w:fldChar w:fldCharType="begin"/>
        </w:r>
        <w:r>
          <w:instrText xml:space="preserve"> PAGEREF _Toc256000087 \h </w:instrText>
        </w:r>
        <w:r>
          <w:fldChar w:fldCharType="separate"/>
        </w:r>
        <w:r>
          <w:t>33</w:t>
        </w:r>
        <w:r>
          <w:fldChar w:fldCharType="end"/>
        </w:r>
      </w:hyperlink>
    </w:p>
    <w:p w14:paraId="6B209B61" w14:textId="77777777" w:rsidR="00BB2D6C" w:rsidRDefault="001C7630">
      <w:pPr>
        <w:pStyle w:val="TOC3"/>
        <w:rPr>
          <w:rFonts w:ascii="Calibri" w:hAnsi="Calibri"/>
          <w:noProof/>
        </w:rPr>
      </w:pPr>
      <w:hyperlink w:anchor="_Toc256000088" w:history="1">
        <w:r>
          <w:rPr>
            <w:rStyle w:val="Hyperlink"/>
          </w:rPr>
          <w:t>Remove Subsystem Heading</w:t>
        </w:r>
        <w:r>
          <w:tab/>
        </w:r>
        <w:r>
          <w:fldChar w:fldCharType="begin"/>
        </w:r>
        <w:r>
          <w:instrText xml:space="preserve"> PAGEREF _Toc256000088 \h </w:instrText>
        </w:r>
        <w:r>
          <w:fldChar w:fldCharType="separate"/>
        </w:r>
        <w:r>
          <w:t>39</w:t>
        </w:r>
        <w:r>
          <w:fldChar w:fldCharType="end"/>
        </w:r>
      </w:hyperlink>
    </w:p>
    <w:p w14:paraId="5CF5C5C8" w14:textId="77777777" w:rsidR="00BB2D6C" w:rsidRDefault="001C7630">
      <w:pPr>
        <w:pStyle w:val="TOC2"/>
        <w:rPr>
          <w:rFonts w:ascii="Calibri" w:hAnsi="Calibri"/>
          <w:noProof/>
        </w:rPr>
      </w:pPr>
      <w:hyperlink w:anchor="_Toc256000089" w:history="1">
        <w:r>
          <w:rPr>
            <w:rStyle w:val="Hyperlink"/>
          </w:rPr>
          <w:t>Install Logback Module</w:t>
        </w:r>
        <w:r>
          <w:tab/>
        </w:r>
        <w:r>
          <w:fldChar w:fldCharType="begin"/>
        </w:r>
        <w:r>
          <w:instrText xml:space="preserve"> PAGEREF _Toc256000089 \h </w:instrText>
        </w:r>
        <w:r>
          <w:fldChar w:fldCharType="separate"/>
        </w:r>
        <w:r>
          <w:t>41</w:t>
        </w:r>
        <w:r>
          <w:fldChar w:fldCharType="end"/>
        </w:r>
      </w:hyperlink>
    </w:p>
    <w:p w14:paraId="5BB17913" w14:textId="77777777" w:rsidR="00BB2D6C" w:rsidRDefault="001C7630">
      <w:pPr>
        <w:pStyle w:val="TOC3"/>
        <w:rPr>
          <w:rFonts w:ascii="Calibri" w:hAnsi="Calibri"/>
          <w:noProof/>
        </w:rPr>
      </w:pPr>
      <w:hyperlink w:anchor="_Toc256000090" w:history="1">
        <w:r>
          <w:rPr>
            <w:rStyle w:val="Hyperlink"/>
          </w:rPr>
          <w:t>Insert Module</w:t>
        </w:r>
        <w:r>
          <w:tab/>
        </w:r>
        <w:r>
          <w:fldChar w:fldCharType="begin"/>
        </w:r>
        <w:r>
          <w:instrText xml:space="preserve"> PAGEREF _Toc256000090 \h </w:instrText>
        </w:r>
        <w:r>
          <w:fldChar w:fldCharType="separate"/>
        </w:r>
        <w:r>
          <w:t>41</w:t>
        </w:r>
        <w:r>
          <w:fldChar w:fldCharType="end"/>
        </w:r>
      </w:hyperlink>
    </w:p>
    <w:p w14:paraId="427EAB90" w14:textId="77777777" w:rsidR="00BB2D6C" w:rsidRDefault="001C7630">
      <w:pPr>
        <w:pStyle w:val="TOC3"/>
        <w:rPr>
          <w:rFonts w:ascii="Calibri" w:hAnsi="Calibri"/>
          <w:noProof/>
        </w:rPr>
      </w:pPr>
      <w:hyperlink w:anchor="_Toc256000091" w:history="1">
        <w:r>
          <w:rPr>
            <w:rStyle w:val="Hyperlink"/>
          </w:rPr>
          <w:t>Add Dependencies</w:t>
        </w:r>
        <w:r>
          <w:tab/>
        </w:r>
        <w:r>
          <w:fldChar w:fldCharType="begin"/>
        </w:r>
        <w:r>
          <w:instrText xml:space="preserve"> PAGEREF _Toc256000091 \h </w:instrText>
        </w:r>
        <w:r>
          <w:fldChar w:fldCharType="separate"/>
        </w:r>
        <w:r>
          <w:t>41</w:t>
        </w:r>
        <w:r>
          <w:fldChar w:fldCharType="end"/>
        </w:r>
      </w:hyperlink>
    </w:p>
    <w:p w14:paraId="10888F1A" w14:textId="77777777" w:rsidR="00BB2D6C" w:rsidRDefault="001C7630">
      <w:pPr>
        <w:pStyle w:val="TOC3"/>
        <w:rPr>
          <w:rFonts w:ascii="Calibri" w:hAnsi="Calibri"/>
          <w:noProof/>
        </w:rPr>
      </w:pPr>
      <w:hyperlink w:anchor="_Toc256000092" w:history="1">
        <w:r>
          <w:rPr>
            <w:rStyle w:val="Hyperlink"/>
          </w:rPr>
          <w:t>Insert Logback File</w:t>
        </w:r>
        <w:r>
          <w:tab/>
        </w:r>
        <w:r>
          <w:fldChar w:fldCharType="begin"/>
        </w:r>
        <w:r>
          <w:instrText xml:space="preserve"> PAGEREF _Toc256000092 \h </w:instrText>
        </w:r>
        <w:r>
          <w:fldChar w:fldCharType="separate"/>
        </w:r>
        <w:r>
          <w:t>42</w:t>
        </w:r>
        <w:r>
          <w:fldChar w:fldCharType="end"/>
        </w:r>
      </w:hyperlink>
    </w:p>
    <w:p w14:paraId="61E69F7A" w14:textId="77777777" w:rsidR="00BB2D6C" w:rsidRDefault="001C7630">
      <w:pPr>
        <w:pStyle w:val="TOC2"/>
        <w:rPr>
          <w:rFonts w:ascii="Calibri" w:hAnsi="Calibri"/>
          <w:noProof/>
        </w:rPr>
      </w:pPr>
      <w:hyperlink w:anchor="_Toc256000093" w:history="1">
        <w:r>
          <w:rPr>
            <w:rStyle w:val="Hyperlink"/>
          </w:rPr>
          <w:t>Deploy Certificate Manager Under JBoss</w:t>
        </w:r>
        <w:r>
          <w:tab/>
        </w:r>
        <w:r>
          <w:fldChar w:fldCharType="begin"/>
        </w:r>
        <w:r>
          <w:instrText xml:space="preserve"> PAGEREF _Toc256000093 \h </w:instrText>
        </w:r>
        <w:r>
          <w:fldChar w:fldCharType="separate"/>
        </w:r>
        <w:r>
          <w:t>42</w:t>
        </w:r>
        <w:r>
          <w:fldChar w:fldCharType="end"/>
        </w:r>
      </w:hyperlink>
    </w:p>
    <w:p w14:paraId="6780ECA6" w14:textId="77777777" w:rsidR="00BB2D6C" w:rsidRDefault="001C7630">
      <w:pPr>
        <w:pStyle w:val="TOC1"/>
        <w:rPr>
          <w:rFonts w:ascii="Calibri" w:hAnsi="Calibri"/>
          <w:noProof/>
          <w:sz w:val="22"/>
        </w:rPr>
      </w:pPr>
      <w:hyperlink w:anchor="_Toc256000094" w:history="1">
        <w:r>
          <w:rPr>
            <w:rStyle w:val="Hyperlink"/>
          </w:rPr>
          <w:t>Post-Installation Tasks</w:t>
        </w:r>
        <w:r>
          <w:tab/>
        </w:r>
        <w:r>
          <w:fldChar w:fldCharType="begin"/>
        </w:r>
        <w:r>
          <w:instrText xml:space="preserve"> PAGEREF _Toc256000094 \h </w:instrText>
        </w:r>
        <w:r>
          <w:fldChar w:fldCharType="separate"/>
        </w:r>
        <w:r>
          <w:t>44</w:t>
        </w:r>
        <w:r>
          <w:fldChar w:fldCharType="end"/>
        </w:r>
      </w:hyperlink>
    </w:p>
    <w:p w14:paraId="58039AA2" w14:textId="77777777" w:rsidR="00BB2D6C" w:rsidRDefault="001C7630">
      <w:pPr>
        <w:pStyle w:val="TOC2"/>
        <w:rPr>
          <w:rFonts w:ascii="Calibri" w:hAnsi="Calibri"/>
          <w:noProof/>
        </w:rPr>
      </w:pPr>
      <w:hyperlink w:anchor="_Toc256000095" w:history="1">
        <w:r>
          <w:rPr>
            <w:rStyle w:val="Hyperlink"/>
          </w:rPr>
          <w:t>Certificate Manager</w:t>
        </w:r>
        <w:r>
          <w:tab/>
        </w:r>
        <w:r>
          <w:fldChar w:fldCharType="begin"/>
        </w:r>
        <w:r>
          <w:instrText xml:space="preserve"> PAGEREF _Toc256000095 \h </w:instrText>
        </w:r>
        <w:r>
          <w:fldChar w:fldCharType="separate"/>
        </w:r>
        <w:r>
          <w:t>44</w:t>
        </w:r>
        <w:r>
          <w:fldChar w:fldCharType="end"/>
        </w:r>
      </w:hyperlink>
    </w:p>
    <w:p w14:paraId="1D501C22" w14:textId="77777777" w:rsidR="00BB2D6C" w:rsidRDefault="001C7630">
      <w:pPr>
        <w:pStyle w:val="TOC3"/>
        <w:rPr>
          <w:rFonts w:ascii="Calibri" w:hAnsi="Calibri"/>
          <w:noProof/>
        </w:rPr>
      </w:pPr>
      <w:hyperlink w:anchor="_Toc256000096" w:history="1">
        <w:r>
          <w:rPr>
            <w:rStyle w:val="Hyperlink"/>
          </w:rPr>
          <w:t>General Configuration</w:t>
        </w:r>
        <w:r>
          <w:tab/>
        </w:r>
        <w:r>
          <w:fldChar w:fldCharType="begin"/>
        </w:r>
        <w:r>
          <w:instrText xml:space="preserve"> PAGEREF _Toc256000096 \h </w:instrText>
        </w:r>
        <w:r>
          <w:fldChar w:fldCharType="separate"/>
        </w:r>
        <w:r>
          <w:t>44</w:t>
        </w:r>
        <w:r>
          <w:fldChar w:fldCharType="end"/>
        </w:r>
      </w:hyperlink>
    </w:p>
    <w:p w14:paraId="255411AE" w14:textId="77777777" w:rsidR="00BB2D6C" w:rsidRDefault="001C7630">
      <w:pPr>
        <w:pStyle w:val="TOC3"/>
        <w:rPr>
          <w:rFonts w:ascii="Calibri" w:hAnsi="Calibri"/>
          <w:noProof/>
        </w:rPr>
      </w:pPr>
      <w:hyperlink w:anchor="_Toc256000097" w:history="1">
        <w:r>
          <w:rPr>
            <w:rStyle w:val="Hyperlink"/>
          </w:rPr>
          <w:t>Email Configuration</w:t>
        </w:r>
        <w:r>
          <w:tab/>
        </w:r>
        <w:r>
          <w:fldChar w:fldCharType="begin"/>
        </w:r>
        <w:r>
          <w:instrText xml:space="preserve"> PAGEREF _Toc256000097 \h </w:instrText>
        </w:r>
        <w:r>
          <w:fldChar w:fldCharType="separate"/>
        </w:r>
        <w:r>
          <w:t>46</w:t>
        </w:r>
        <w:r>
          <w:fldChar w:fldCharType="end"/>
        </w:r>
      </w:hyperlink>
    </w:p>
    <w:p w14:paraId="25370512" w14:textId="77777777" w:rsidR="00BB2D6C" w:rsidRDefault="001C7630">
      <w:pPr>
        <w:pStyle w:val="TOC3"/>
        <w:rPr>
          <w:rFonts w:ascii="Calibri" w:hAnsi="Calibri"/>
          <w:noProof/>
        </w:rPr>
      </w:pPr>
      <w:hyperlink w:anchor="_Toc256000098" w:history="1">
        <w:r>
          <w:rPr>
            <w:rStyle w:val="Hyperlink"/>
          </w:rPr>
          <w:t>Remove the Installer</w:t>
        </w:r>
        <w:r>
          <w:tab/>
        </w:r>
        <w:r>
          <w:fldChar w:fldCharType="begin"/>
        </w:r>
        <w:r>
          <w:instrText xml:space="preserve"> PAGEREF _Toc256000098 \h </w:instrText>
        </w:r>
        <w:r>
          <w:fldChar w:fldCharType="separate"/>
        </w:r>
        <w:r>
          <w:t>47</w:t>
        </w:r>
        <w:r>
          <w:fldChar w:fldCharType="end"/>
        </w:r>
      </w:hyperlink>
    </w:p>
    <w:p w14:paraId="4ACA5A9B" w14:textId="77777777" w:rsidR="00BB2D6C" w:rsidRDefault="001C7630">
      <w:pPr>
        <w:pStyle w:val="TOC2"/>
        <w:rPr>
          <w:rFonts w:ascii="Calibri" w:hAnsi="Calibri"/>
          <w:noProof/>
        </w:rPr>
      </w:pPr>
      <w:hyperlink w:anchor="_Toc256000099" w:history="1">
        <w:r>
          <w:rPr>
            <w:rStyle w:val="Hyperlink"/>
          </w:rPr>
          <w:t>Determination</w:t>
        </w:r>
        <w:r>
          <w:tab/>
        </w:r>
        <w:r>
          <w:fldChar w:fldCharType="begin"/>
        </w:r>
        <w:r>
          <w:instrText xml:space="preserve"> PAGEREF _Toc256000099 \h </w:instrText>
        </w:r>
        <w:r>
          <w:fldChar w:fldCharType="separate"/>
        </w:r>
        <w:r>
          <w:t>47</w:t>
        </w:r>
        <w:r>
          <w:fldChar w:fldCharType="end"/>
        </w:r>
      </w:hyperlink>
    </w:p>
    <w:p w14:paraId="5002C8B2" w14:textId="77777777" w:rsidR="00BB2D6C" w:rsidRDefault="001C7630">
      <w:pPr>
        <w:pStyle w:val="TOC3"/>
        <w:rPr>
          <w:rFonts w:ascii="Calibri" w:hAnsi="Calibri"/>
          <w:noProof/>
        </w:rPr>
      </w:pPr>
      <w:hyperlink w:anchor="_Toc256000100" w:history="1">
        <w:r>
          <w:rPr>
            <w:rStyle w:val="Hyperlink"/>
          </w:rPr>
          <w:t>Determination Roles</w:t>
        </w:r>
        <w:r>
          <w:tab/>
        </w:r>
        <w:r>
          <w:fldChar w:fldCharType="begin"/>
        </w:r>
        <w:r>
          <w:instrText xml:space="preserve"> PAGEREF _Toc256000100 \h </w:instrText>
        </w:r>
        <w:r>
          <w:fldChar w:fldCharType="separate"/>
        </w:r>
        <w:r>
          <w:t>48</w:t>
        </w:r>
        <w:r>
          <w:fldChar w:fldCharType="end"/>
        </w:r>
      </w:hyperlink>
    </w:p>
    <w:p w14:paraId="15DA2D15" w14:textId="77777777" w:rsidR="00BB2D6C" w:rsidRDefault="001C7630">
      <w:pPr>
        <w:pStyle w:val="TOC3"/>
        <w:rPr>
          <w:rFonts w:ascii="Calibri" w:hAnsi="Calibri"/>
          <w:noProof/>
        </w:rPr>
      </w:pPr>
      <w:hyperlink w:anchor="_Toc256000101" w:history="1">
        <w:r>
          <w:rPr>
            <w:rStyle w:val="Hyperlink"/>
          </w:rPr>
          <w:t>Determination Configuration Parameter</w:t>
        </w:r>
        <w:r>
          <w:tab/>
        </w:r>
        <w:r>
          <w:fldChar w:fldCharType="begin"/>
        </w:r>
        <w:r>
          <w:instrText xml:space="preserve"> PAGEREF _Toc256000101 \h </w:instrText>
        </w:r>
        <w:r>
          <w:fldChar w:fldCharType="separate"/>
        </w:r>
        <w:r>
          <w:t>54</w:t>
        </w:r>
        <w:r>
          <w:fldChar w:fldCharType="end"/>
        </w:r>
      </w:hyperlink>
    </w:p>
    <w:p w14:paraId="6E003EFD" w14:textId="77777777" w:rsidR="00BB2D6C" w:rsidRDefault="001C7630">
      <w:pPr>
        <w:pStyle w:val="TOC2"/>
        <w:rPr>
          <w:rFonts w:ascii="Calibri" w:hAnsi="Calibri"/>
          <w:noProof/>
        </w:rPr>
      </w:pPr>
      <w:hyperlink w:anchor="_Toc256000102" w:history="1">
        <w:r>
          <w:rPr>
            <w:rStyle w:val="Hyperlink"/>
          </w:rPr>
          <w:t>Additional Configurations</w:t>
        </w:r>
        <w:r>
          <w:tab/>
        </w:r>
        <w:r>
          <w:fldChar w:fldCharType="begin"/>
        </w:r>
        <w:r>
          <w:instrText xml:space="preserve"> PAGEREF _Toc256000102 \h </w:instrText>
        </w:r>
        <w:r>
          <w:fldChar w:fldCharType="separate"/>
        </w:r>
        <w:r>
          <w:t>55</w:t>
        </w:r>
        <w:r>
          <w:fldChar w:fldCharType="end"/>
        </w:r>
      </w:hyperlink>
    </w:p>
    <w:p w14:paraId="1A7D713D" w14:textId="77777777" w:rsidR="00BB2D6C" w:rsidRDefault="001C7630">
      <w:pPr>
        <w:pStyle w:val="TOC2"/>
        <w:rPr>
          <w:rFonts w:ascii="Calibri" w:hAnsi="Calibri"/>
          <w:noProof/>
        </w:rPr>
      </w:pPr>
      <w:hyperlink w:anchor="_Toc256000103" w:history="1">
        <w:r>
          <w:rPr>
            <w:rStyle w:val="Hyperlink"/>
          </w:rPr>
          <w:t>Data File Integrator</w:t>
        </w:r>
        <w:r>
          <w:tab/>
        </w:r>
        <w:r>
          <w:fldChar w:fldCharType="begin"/>
        </w:r>
        <w:r>
          <w:instrText xml:space="preserve"> PAGEREF _Toc256000103 \h </w:instrText>
        </w:r>
        <w:r>
          <w:fldChar w:fldCharType="separate"/>
        </w:r>
        <w:r>
          <w:t>56</w:t>
        </w:r>
        <w:r>
          <w:fldChar w:fldCharType="end"/>
        </w:r>
      </w:hyperlink>
    </w:p>
    <w:p w14:paraId="596DF86A" w14:textId="77777777" w:rsidR="00BB2D6C" w:rsidRDefault="001C7630">
      <w:r>
        <w:fldChar w:fldCharType="end"/>
      </w:r>
    </w:p>
    <w:p w14:paraId="6ADFF0BE" w14:textId="77777777" w:rsidR="00BB2D6C" w:rsidRDefault="00BB2D6C">
      <w:pPr>
        <w:sectPr w:rsidR="00BB2D6C">
          <w:headerReference w:type="even" r:id="rId26"/>
          <w:headerReference w:type="default" r:id="rId27"/>
          <w:footerReference w:type="even" r:id="rId28"/>
          <w:footerReference w:type="default" r:id="rId29"/>
          <w:type w:val="oddPage"/>
          <w:pgSz w:w="612pt" w:h="792pt"/>
          <w:pgMar w:top="112.50pt" w:right="42pt" w:bottom="57.75pt" w:left="42.75pt" w:header="27.75pt" w:footer="28.50pt" w:gutter="0pt"/>
          <w:cols w:space="36pt"/>
        </w:sectPr>
      </w:pPr>
    </w:p>
    <w:p w14:paraId="2C239AFE" w14:textId="77777777" w:rsidR="00BB2D6C" w:rsidRDefault="001C7630">
      <w:pPr>
        <w:pStyle w:val="h1"/>
      </w:pPr>
      <w:bookmarkStart w:id="17" w:name="_Toc256000053"/>
      <w:bookmarkStart w:id="18" w:name="_Toc256000001"/>
      <w:r>
        <w:lastRenderedPageBreak/>
        <w:t>Introduction</w:t>
      </w:r>
      <w:bookmarkEnd w:id="17"/>
      <w:bookmarkEnd w:id="18"/>
    </w:p>
    <w:p w14:paraId="6CFDC063" w14:textId="77777777" w:rsidR="00BB2D6C" w:rsidRDefault="001C7630">
      <w:pPr>
        <w:pStyle w:val="p1"/>
      </w:pPr>
      <w:r>
        <w:t>Certificate Manager controls all aspects of the exemption certificate lifecycle and is tightly integrated with ONESOURCE Determination to reduce operating costs, mitigate risks, and increase tax accuracy.</w:t>
      </w:r>
    </w:p>
    <w:p w14:paraId="5DCA860E" w14:textId="77777777" w:rsidR="00BB2D6C" w:rsidRDefault="001C7630">
      <w:pPr>
        <w:pStyle w:val="p1"/>
      </w:pPr>
      <w:r>
        <w:t xml:space="preserve">This guide explains how to install Certificate Manager version 2.2.x.x at your business. For information about </w:t>
      </w:r>
      <w:proofErr w:type="gramStart"/>
      <w:r>
        <w:t>cloud</w:t>
      </w:r>
      <w:proofErr w:type="gramEnd"/>
      <w:r>
        <w:t xml:space="preserve"> installations of </w:t>
      </w:r>
      <w:proofErr w:type="gramStart"/>
      <w:r>
        <w:t>Certificate</w:t>
      </w:r>
      <w:proofErr w:type="gramEnd"/>
      <w:r>
        <w:t xml:space="preserve"> Manager, contact your sales representative.</w:t>
      </w:r>
    </w:p>
    <w:p w14:paraId="3D85BD19" w14:textId="77777777" w:rsidR="00BB2D6C" w:rsidRDefault="001C7630">
      <w:pPr>
        <w:pStyle w:val="h2"/>
      </w:pPr>
      <w:bookmarkStart w:id="19" w:name="_Toc256000054"/>
      <w:bookmarkStart w:id="20" w:name="_Toc256000002"/>
      <w:r>
        <w:t>Who Should Read This Guide?</w:t>
      </w:r>
      <w:bookmarkEnd w:id="19"/>
      <w:bookmarkEnd w:id="20"/>
    </w:p>
    <w:p w14:paraId="4EB44524" w14:textId="77777777" w:rsidR="00BB2D6C" w:rsidRDefault="001C7630">
      <w:pPr>
        <w:pStyle w:val="p1"/>
      </w:pPr>
      <w:r>
        <w:t>The installation requires the coordination of people in various roles. If you are responsible for overseeing the installation, make this guide available to the following contributors:</w:t>
      </w:r>
    </w:p>
    <w:p w14:paraId="74CD66D8" w14:textId="77777777" w:rsidR="00BB2D6C" w:rsidRDefault="001C7630">
      <w:pPr>
        <w:pStyle w:val="li"/>
        <w:numPr>
          <w:ilvl w:val="0"/>
          <w:numId w:val="1"/>
        </w:numPr>
        <w:spacing w:before="16pt"/>
      </w:pPr>
      <w:r>
        <w:t>Database administrator</w:t>
      </w:r>
    </w:p>
    <w:p w14:paraId="06EF5479" w14:textId="77777777" w:rsidR="00BB2D6C" w:rsidRDefault="001C7630">
      <w:pPr>
        <w:pStyle w:val="li"/>
        <w:numPr>
          <w:ilvl w:val="0"/>
          <w:numId w:val="1"/>
        </w:numPr>
      </w:pPr>
      <w:r>
        <w:t>Application server administrator</w:t>
      </w:r>
    </w:p>
    <w:p w14:paraId="26885DEE" w14:textId="77777777" w:rsidR="00BB2D6C" w:rsidRDefault="001C7630">
      <w:pPr>
        <w:pStyle w:val="li"/>
        <w:numPr>
          <w:ilvl w:val="0"/>
          <w:numId w:val="1"/>
        </w:numPr>
      </w:pPr>
      <w:r>
        <w:t>IT administrator</w:t>
      </w:r>
    </w:p>
    <w:p w14:paraId="5888413C" w14:textId="77777777" w:rsidR="00BB2D6C" w:rsidRDefault="001C7630">
      <w:pPr>
        <w:pStyle w:val="li"/>
        <w:numPr>
          <w:ilvl w:val="0"/>
          <w:numId w:val="1"/>
        </w:numPr>
        <w:spacing w:after="16pt"/>
      </w:pPr>
      <w:r>
        <w:t>Tax professional</w:t>
      </w:r>
    </w:p>
    <w:p w14:paraId="7E3B8976" w14:textId="77777777" w:rsidR="00BB2D6C" w:rsidRDefault="001C7630">
      <w:pPr>
        <w:pStyle w:val="h2"/>
      </w:pPr>
      <w:bookmarkStart w:id="21" w:name="_Toc256000055"/>
      <w:bookmarkStart w:id="22" w:name="_Toc256000003"/>
      <w:r>
        <w:t>Upgrade from Tax Certificate Manager 1.x</w:t>
      </w:r>
      <w:bookmarkEnd w:id="21"/>
      <w:bookmarkEnd w:id="22"/>
    </w:p>
    <w:p w14:paraId="4D157EEF" w14:textId="77777777" w:rsidR="00BB2D6C" w:rsidRDefault="001C7630">
      <w:pPr>
        <w:pStyle w:val="p1"/>
      </w:pPr>
      <w:r>
        <w:t>Certificate Manager 2.x is a new product offering that does not support a seamless, out-of-the-box upgrade path for existing Tax Certificate Manager 1.x implementations.</w:t>
      </w:r>
    </w:p>
    <w:p w14:paraId="4CB37575" w14:textId="77777777" w:rsidR="00BB2D6C" w:rsidRDefault="001C7630">
      <w:pPr>
        <w:pStyle w:val="p1"/>
      </w:pPr>
      <w:r>
        <w:t>For more information about upgrading from Tax Certificate Manager 1.x to Certificate Manager 2.x, please contact ONESOURCE Professional Services or your account representative.</w:t>
      </w:r>
    </w:p>
    <w:p w14:paraId="1BADF328" w14:textId="77777777" w:rsidR="00BB2D6C" w:rsidRDefault="001C7630">
      <w:pPr>
        <w:pStyle w:val="h2"/>
      </w:pPr>
      <w:bookmarkStart w:id="23" w:name="_Toc256000056"/>
      <w:bookmarkStart w:id="24" w:name="_Toc256000004"/>
      <w:r>
        <w:t>Architecture</w:t>
      </w:r>
      <w:bookmarkEnd w:id="23"/>
      <w:bookmarkEnd w:id="24"/>
    </w:p>
    <w:p w14:paraId="7B55FD59" w14:textId="77777777" w:rsidR="00BB2D6C" w:rsidRDefault="001C7630">
      <w:pPr>
        <w:pStyle w:val="p1"/>
      </w:pPr>
      <w:r>
        <w:t>Before starting the installation, review selected architectural considerations and the system layout:</w:t>
      </w:r>
    </w:p>
    <w:p w14:paraId="2CE54BE6" w14:textId="77777777" w:rsidR="00BB2D6C" w:rsidRDefault="001C7630">
      <w:pPr>
        <w:pStyle w:val="p1"/>
      </w:pPr>
      <w:r>
        <w:rPr>
          <w:rStyle w:val="spanUIElement"/>
        </w:rPr>
        <w:t>Workflow</w:t>
      </w:r>
      <w:r>
        <w:t>: Data flows only from Certificate Manager to Determination. Users change customer, contact, and certificate information in Certificate Manager—not directly in the Determination user interface.</w:t>
      </w:r>
    </w:p>
    <w:p w14:paraId="739D871A" w14:textId="77777777" w:rsidR="00BB2D6C" w:rsidRDefault="001C7630">
      <w:pPr>
        <w:pStyle w:val="p1"/>
      </w:pPr>
      <w:r>
        <w:rPr>
          <w:rStyle w:val="spanUIElement"/>
        </w:rPr>
        <w:t>User Accounts</w:t>
      </w:r>
      <w:r>
        <w:t>: Certificate Manager uses Determination users and roles.</w:t>
      </w:r>
    </w:p>
    <w:p w14:paraId="7D54D465" w14:textId="77777777" w:rsidR="00BB2D6C" w:rsidRDefault="001C7630">
      <w:pPr>
        <w:pStyle w:val="p1"/>
      </w:pPr>
      <w:r>
        <w:rPr>
          <w:rStyle w:val="spanUIElement"/>
        </w:rPr>
        <w:t>Installation Environment</w:t>
      </w:r>
      <w:r>
        <w:t>:</w:t>
      </w:r>
    </w:p>
    <w:p w14:paraId="3A6532E2" w14:textId="77777777" w:rsidR="00BB2D6C" w:rsidRDefault="001C7630">
      <w:pPr>
        <w:pStyle w:val="p1"/>
      </w:pPr>
      <w:proofErr w:type="gramStart"/>
      <w:r>
        <w:t>Certificate Manager</w:t>
      </w:r>
      <w:proofErr w:type="gramEnd"/>
      <w:r>
        <w:t xml:space="preserve"> cannot be installed without access to an instance of Determination.</w:t>
      </w:r>
    </w:p>
    <w:p w14:paraId="575DDC3F" w14:textId="77777777" w:rsidR="00BB2D6C" w:rsidRDefault="001C7630">
      <w:pPr>
        <w:pStyle w:val="p1"/>
      </w:pPr>
      <w:r>
        <w:lastRenderedPageBreak/>
        <w:t xml:space="preserve">Certificate Manager cannot be installed </w:t>
      </w:r>
      <w:proofErr w:type="gramStart"/>
      <w:r>
        <w:t>in</w:t>
      </w:r>
      <w:proofErr w:type="gramEnd"/>
      <w:r>
        <w:t xml:space="preserve"> the same application </w:t>
      </w:r>
      <w:proofErr w:type="gramStart"/>
      <w:r>
        <w:t>server</w:t>
      </w:r>
      <w:proofErr w:type="gramEnd"/>
      <w:r>
        <w:t xml:space="preserve"> instance as Determination.</w:t>
      </w:r>
    </w:p>
    <w:p w14:paraId="46D7360D" w14:textId="77777777" w:rsidR="00BB2D6C" w:rsidRDefault="001C7630">
      <w:pPr>
        <w:pStyle w:val="p1"/>
      </w:pPr>
      <w:proofErr w:type="gramStart"/>
      <w:r>
        <w:t>A best</w:t>
      </w:r>
      <w:proofErr w:type="gramEnd"/>
      <w:r>
        <w:t xml:space="preserve"> practice is to install Certificate Manager and Data File Integrator in separate application server instances.</w:t>
      </w:r>
    </w:p>
    <w:p w14:paraId="49417068" w14:textId="77777777" w:rsidR="00BB2D6C" w:rsidRDefault="001C7630">
      <w:pPr>
        <w:pStyle w:val="p1"/>
      </w:pPr>
      <w:r>
        <w:t>If you have multiple ONESOURCE products on the same server, change ports to avoid conflicts.</w:t>
      </w:r>
    </w:p>
    <w:p w14:paraId="6E821DE5" w14:textId="77777777" w:rsidR="00BB2D6C" w:rsidRDefault="001C7630">
      <w:pPr>
        <w:pStyle w:val="p1"/>
      </w:pPr>
      <w:r>
        <w:t>Certificate Manager is composed of several applications (see below). The typical layout is to deploy all the applications in a single application server/web container instance. However, you can deploy the User Management Application or the Content Management Application in separate instances.</w:t>
      </w:r>
    </w:p>
    <w:p w14:paraId="10C1CB69" w14:textId="77777777" w:rsidR="00BB2D6C" w:rsidRDefault="001C7630">
      <w:pPr>
        <w:pStyle w:val="li"/>
        <w:numPr>
          <w:ilvl w:val="0"/>
          <w:numId w:val="2"/>
        </w:numPr>
        <w:spacing w:before="16pt"/>
      </w:pPr>
      <w:r>
        <w:t>Certificate Manager Application (</w:t>
      </w:r>
      <w:r>
        <w:rPr>
          <w:rStyle w:val="spanDocumentAndBookNames"/>
        </w:rPr>
        <w:t>tax-certificate-manager-</w:t>
      </w:r>
      <w:proofErr w:type="spellStart"/>
      <w:r>
        <w:rPr>
          <w:rStyle w:val="spanDocumentAndBookNames"/>
        </w:rPr>
        <w:t>app.war</w:t>
      </w:r>
      <w:proofErr w:type="spellEnd"/>
      <w:r>
        <w:rPr>
          <w:rStyle w:val="spanDocumentAndBookNames"/>
        </w:rPr>
        <w:t>)</w:t>
      </w:r>
    </w:p>
    <w:p w14:paraId="75A5404D" w14:textId="77777777" w:rsidR="00BB2D6C" w:rsidRDefault="001C7630">
      <w:pPr>
        <w:pStyle w:val="li"/>
        <w:numPr>
          <w:ilvl w:val="0"/>
          <w:numId w:val="2"/>
        </w:numPr>
      </w:pPr>
      <w:r>
        <w:t>SOAP Service Application (</w:t>
      </w:r>
      <w:r>
        <w:rPr>
          <w:rStyle w:val="spanDocumentAndBookNames"/>
        </w:rPr>
        <w:t>cm-soap-service-</w:t>
      </w:r>
      <w:proofErr w:type="spellStart"/>
      <w:r>
        <w:rPr>
          <w:rStyle w:val="spanDocumentAndBookNames"/>
        </w:rPr>
        <w:t>app.war</w:t>
      </w:r>
      <w:proofErr w:type="spellEnd"/>
      <w:r>
        <w:t>)</w:t>
      </w:r>
    </w:p>
    <w:p w14:paraId="5FA0BCE9" w14:textId="77777777" w:rsidR="00BB2D6C" w:rsidRDefault="001C7630">
      <w:pPr>
        <w:pStyle w:val="li"/>
        <w:numPr>
          <w:ilvl w:val="0"/>
          <w:numId w:val="2"/>
        </w:numPr>
      </w:pPr>
      <w:r>
        <w:t>User Management Application (</w:t>
      </w:r>
      <w:r>
        <w:rPr>
          <w:rStyle w:val="spanDocumentAndBookNames"/>
        </w:rPr>
        <w:t>user-management-</w:t>
      </w:r>
      <w:proofErr w:type="spellStart"/>
      <w:r>
        <w:rPr>
          <w:rStyle w:val="spanDocumentAndBookNames"/>
        </w:rPr>
        <w:t>app.war</w:t>
      </w:r>
      <w:proofErr w:type="spellEnd"/>
      <w:r>
        <w:t>)</w:t>
      </w:r>
    </w:p>
    <w:p w14:paraId="347C2910" w14:textId="77777777" w:rsidR="00BB2D6C" w:rsidRDefault="001C7630">
      <w:pPr>
        <w:pStyle w:val="li"/>
        <w:numPr>
          <w:ilvl w:val="0"/>
          <w:numId w:val="2"/>
        </w:numPr>
        <w:spacing w:after="16pt"/>
      </w:pPr>
      <w:r>
        <w:t>Content Management Application (</w:t>
      </w:r>
      <w:r>
        <w:rPr>
          <w:rStyle w:val="spanDocumentAndBookNames"/>
        </w:rPr>
        <w:t>content-management-</w:t>
      </w:r>
      <w:proofErr w:type="spellStart"/>
      <w:r>
        <w:rPr>
          <w:rStyle w:val="spanDocumentAndBookNames"/>
        </w:rPr>
        <w:t>app.war</w:t>
      </w:r>
      <w:proofErr w:type="spellEnd"/>
      <w:r>
        <w:t>)</w:t>
      </w:r>
    </w:p>
    <w:p w14:paraId="1A400C4D" w14:textId="77777777" w:rsidR="00BB2D6C" w:rsidRDefault="001C7630">
      <w:pPr>
        <w:pStyle w:val="p1"/>
      </w:pPr>
      <w:r>
        <w:rPr>
          <w:noProof/>
        </w:rPr>
        <w:lastRenderedPageBreak/>
        <w:drawing>
          <wp:inline distT="0" distB="0" distL="114300" distR="114300" wp14:anchorId="085DD6D5" wp14:editId="13076E04">
            <wp:extent cx="5124450" cy="6334125"/>
            <wp:effectExtent l="0" t="0" r="0" b="0"/>
            <wp:docPr id="1025" name="Image 102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27651254" name="Image 1025"/>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5124450" cy="6334125"/>
                    </a:xfrm>
                    <a:prstGeom prst="rect">
                      <a:avLst/>
                    </a:prstGeom>
                    <a:noFill/>
                    <a:ln>
                      <a:noFill/>
                    </a:ln>
                  </pic:spPr>
                </pic:pic>
              </a:graphicData>
            </a:graphic>
          </wp:inline>
        </w:drawing>
      </w:r>
    </w:p>
    <w:p w14:paraId="2624B65F" w14:textId="77777777" w:rsidR="00BB2D6C" w:rsidRDefault="001C7630">
      <w:pPr>
        <w:pStyle w:val="h2"/>
      </w:pPr>
      <w:bookmarkStart w:id="25" w:name="_Toc256000057"/>
      <w:bookmarkStart w:id="26" w:name="_Toc256000005"/>
      <w:r>
        <w:t>Resources</w:t>
      </w:r>
      <w:bookmarkEnd w:id="25"/>
      <w:bookmarkEnd w:id="26"/>
    </w:p>
    <w:p w14:paraId="69753087" w14:textId="77777777" w:rsidR="00BB2D6C" w:rsidRDefault="001C7630">
      <w:pPr>
        <w:pStyle w:val="p1"/>
      </w:pPr>
      <w:r>
        <w:t xml:space="preserve">Several resources help you become familiar with ONESOURCE Indirect Tax Certificate Manager and master its features. Help is installed with the application. All documents are posted on the </w:t>
      </w:r>
      <w:hyperlink r:id="rId31" w:history="1">
        <w:r>
          <w:rPr>
            <w:color w:val="0099C4"/>
            <w:u w:val="single"/>
          </w:rPr>
          <w:t>ONESOURCE Customer Center</w:t>
        </w:r>
      </w:hyperlink>
      <w:r>
        <w:t>. To locate documents specific to your application, enter the search term "Certificate Manager documentation."</w:t>
      </w:r>
    </w:p>
    <w:p w14:paraId="4FD398F6"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866"/>
        <w:gridCol w:w="8663"/>
      </w:tblGrid>
      <w:tr w:rsidR="00BB2D6C" w14:paraId="2C579705" w14:textId="77777777">
        <w:trPr>
          <w:tblHeader/>
        </w:trPr>
        <w:tc>
          <w:tcPr>
            <w:tcW w:w="4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03A0011E" w14:textId="77777777" w:rsidR="00BB2D6C" w:rsidRDefault="001C7630">
            <w:pPr>
              <w:pStyle w:val="th"/>
            </w:pPr>
            <w:r>
              <w:t>Certificate Manager Resources</w:t>
            </w:r>
          </w:p>
        </w:tc>
      </w:tr>
      <w:tr w:rsidR="00BB2D6C" w14:paraId="186DFD29" w14:textId="77777777">
        <w:trPr>
          <w:tblHeader/>
        </w:trPr>
        <w:tc>
          <w:tcPr>
            <w:tcW w:w="79.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7495A5B" w14:textId="77777777" w:rsidR="00BB2D6C" w:rsidRDefault="001C7630">
            <w:pPr>
              <w:pStyle w:val="th1"/>
            </w:pPr>
            <w:r>
              <w:t>Resource</w:t>
            </w:r>
          </w:p>
        </w:tc>
        <w:tc>
          <w:tcPr>
            <w:tcW w:w="369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141C3019" w14:textId="77777777" w:rsidR="00BB2D6C" w:rsidRDefault="001C7630">
            <w:pPr>
              <w:pStyle w:val="th1"/>
            </w:pPr>
            <w:r>
              <w:t>Description</w:t>
            </w:r>
          </w:p>
        </w:tc>
      </w:tr>
      <w:tr w:rsidR="00BB2D6C" w14:paraId="2C029860"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E95CBB6" w14:textId="77777777" w:rsidR="00BB2D6C" w:rsidRDefault="001C7630">
            <w:pPr>
              <w:pStyle w:val="p2"/>
            </w:pPr>
            <w:r>
              <w:t>Help</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B4D956" w14:textId="77777777" w:rsidR="00BB2D6C" w:rsidRDefault="001C7630">
            <w:pPr>
              <w:pStyle w:val="p2"/>
            </w:pPr>
            <w:r>
              <w:t>This Help system gives assistance within Certificate Manager. Use Help after Certificate Manager is installed and configured.</w:t>
            </w:r>
          </w:p>
        </w:tc>
      </w:tr>
      <w:tr w:rsidR="00BB2D6C" w14:paraId="2CB3CF1E"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A9C766F" w14:textId="77777777" w:rsidR="00BB2D6C" w:rsidRDefault="001C7630">
            <w:pPr>
              <w:pStyle w:val="p2"/>
            </w:pPr>
            <w:r>
              <w:t>Installation Guide</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F787F2D" w14:textId="77777777" w:rsidR="00BB2D6C" w:rsidRDefault="001C7630">
            <w:pPr>
              <w:pStyle w:val="p2"/>
            </w:pPr>
            <w:r>
              <w:t xml:space="preserve">This guide is intended for technical users and contains complete details about how to install and configure </w:t>
            </w:r>
            <w:proofErr w:type="gramStart"/>
            <w:r>
              <w:t>Certificate</w:t>
            </w:r>
            <w:proofErr w:type="gramEnd"/>
            <w:r>
              <w:t xml:space="preserve"> Manager.</w:t>
            </w:r>
          </w:p>
        </w:tc>
      </w:tr>
      <w:tr w:rsidR="00BB2D6C" w14:paraId="15C8B97A" w14:textId="77777777">
        <w:tc>
          <w:tcPr>
            <w:tcW w:w="7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91D8FB6" w14:textId="77777777" w:rsidR="00BB2D6C" w:rsidRDefault="001C7630">
            <w:pPr>
              <w:pStyle w:val="p2"/>
            </w:pPr>
            <w:r>
              <w:t>Platform Support</w:t>
            </w:r>
          </w:p>
        </w:tc>
        <w:tc>
          <w:tcPr>
            <w:tcW w:w="369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E1EFC7A" w14:textId="77777777" w:rsidR="00BB2D6C" w:rsidRDefault="001C7630">
            <w:pPr>
              <w:pStyle w:val="p2"/>
            </w:pPr>
            <w:r>
              <w:t>This describes the combinations of operating systems, databases, and application servers on which Certificate Manager operates.</w:t>
            </w:r>
          </w:p>
        </w:tc>
      </w:tr>
      <w:tr w:rsidR="00BB2D6C" w14:paraId="74F6F904" w14:textId="77777777">
        <w:tc>
          <w:tcPr>
            <w:tcW w:w="79.50pt" w:type="dxa"/>
            <w:tcBorders>
              <w:top w:val="single" w:sz="6" w:space="0" w:color="404040"/>
              <w:end w:val="single" w:sz="6" w:space="0" w:color="404040"/>
            </w:tcBorders>
            <w:tcMar>
              <w:top w:w="5pt" w:type="dxa"/>
              <w:start w:w="3.75pt" w:type="dxa"/>
              <w:bottom w:w="5pt" w:type="dxa"/>
              <w:end w:w="3.75pt" w:type="dxa"/>
            </w:tcMar>
          </w:tcPr>
          <w:p w14:paraId="5080390A" w14:textId="77777777" w:rsidR="00BB2D6C" w:rsidRDefault="001C7630">
            <w:pPr>
              <w:pStyle w:val="td2"/>
            </w:pPr>
            <w:r>
              <w:t xml:space="preserve">Product Support Lifecycle </w:t>
            </w:r>
          </w:p>
        </w:tc>
        <w:tc>
          <w:tcPr>
            <w:tcW w:w="369pt" w:type="dxa"/>
            <w:tcBorders>
              <w:top w:val="single" w:sz="6" w:space="0" w:color="404040"/>
              <w:start w:val="single" w:sz="6" w:space="0" w:color="404040"/>
            </w:tcBorders>
            <w:tcMar>
              <w:top w:w="5pt" w:type="dxa"/>
              <w:start w:w="3.75pt" w:type="dxa"/>
              <w:bottom w:w="5pt" w:type="dxa"/>
              <w:end w:w="3.75pt" w:type="dxa"/>
            </w:tcMar>
          </w:tcPr>
          <w:p w14:paraId="6219058E" w14:textId="77777777" w:rsidR="00BB2D6C" w:rsidRDefault="001C7630">
            <w:pPr>
              <w:pStyle w:val="td2"/>
            </w:pPr>
            <w:r>
              <w:t>This lists the end-of-life dates for products in the ONESOURCE Indirect Tax Suite.</w:t>
            </w:r>
          </w:p>
        </w:tc>
      </w:tr>
    </w:tbl>
    <w:p w14:paraId="41BC05E4" w14:textId="77777777" w:rsidR="00BB2D6C" w:rsidRDefault="00BB2D6C">
      <w:pPr>
        <w:spacing w:after="16pt"/>
      </w:pPr>
    </w:p>
    <w:p w14:paraId="653AC3FB" w14:textId="77777777" w:rsidR="00BB2D6C" w:rsidRDefault="001C7630">
      <w:pPr>
        <w:pStyle w:val="p1"/>
      </w:pPr>
      <w:r>
        <w:t xml:space="preserve">Still can't find what you're looking </w:t>
      </w:r>
      <w:proofErr w:type="gramStart"/>
      <w:r>
        <w:t>for?</w:t>
      </w:r>
      <w:proofErr w:type="gramEnd"/>
      <w:r>
        <w:t xml:space="preserve"> Try these additional resources:</w:t>
      </w:r>
    </w:p>
    <w:p w14:paraId="1A7D7151"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7769"/>
        <w:gridCol w:w="2760"/>
      </w:tblGrid>
      <w:tr w:rsidR="00BB2D6C" w14:paraId="5CD81016" w14:textId="77777777">
        <w:trPr>
          <w:tblHeader/>
        </w:trPr>
        <w:tc>
          <w:tcPr>
            <w:tcW w:w="472.05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5970F0F0" w14:textId="77777777" w:rsidR="00BB2D6C" w:rsidRDefault="001C7630">
            <w:pPr>
              <w:pStyle w:val="th"/>
            </w:pPr>
            <w:r>
              <w:t>ONESOURCE Resources</w:t>
            </w:r>
          </w:p>
        </w:tc>
      </w:tr>
      <w:tr w:rsidR="00BB2D6C" w14:paraId="2AE2B17F" w14:textId="77777777">
        <w:trPr>
          <w:tblHeader/>
        </w:trPr>
        <w:tc>
          <w:tcPr>
            <w:tcW w:w="348.3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7EE0138" w14:textId="77777777" w:rsidR="00BB2D6C" w:rsidRDefault="001C7630">
            <w:pPr>
              <w:pStyle w:val="th1"/>
            </w:pPr>
            <w:r>
              <w:t>Resource</w:t>
            </w:r>
          </w:p>
        </w:tc>
        <w:tc>
          <w:tcPr>
            <w:tcW w:w="123.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30B1AA65" w14:textId="77777777" w:rsidR="00BB2D6C" w:rsidRDefault="001C7630">
            <w:pPr>
              <w:pStyle w:val="th1"/>
            </w:pPr>
            <w:r>
              <w:t>Description</w:t>
            </w:r>
          </w:p>
        </w:tc>
      </w:tr>
      <w:tr w:rsidR="00BB2D6C" w14:paraId="31C83186"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5C00F94" w14:textId="77777777" w:rsidR="00BB2D6C" w:rsidRDefault="001C7630">
            <w:pPr>
              <w:pStyle w:val="p2"/>
            </w:pPr>
            <w:r>
              <w:t>ONESOURCE Customer Center</w:t>
            </w:r>
          </w:p>
          <w:p w14:paraId="442294AE" w14:textId="77777777" w:rsidR="00BB2D6C" w:rsidRDefault="001C7630">
            <w:pPr>
              <w:pStyle w:val="p3"/>
            </w:pPr>
            <w:hyperlink r:id="rId32" w:history="1">
              <w:r>
                <w:rPr>
                  <w:color w:val="0099C4"/>
                  <w:u w:val="single"/>
                </w:rPr>
                <w:t>https://tax.thomsonreuters.com/support/onesource/customer-center/</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DAEB0F9" w14:textId="77777777" w:rsidR="00BB2D6C" w:rsidRDefault="001C7630">
            <w:pPr>
              <w:pStyle w:val="td2"/>
            </w:pPr>
            <w:r>
              <w:t>Search for answers in the Knowledge Base, enter product support tickets, and track support ticket history for you and your organization.</w:t>
            </w:r>
          </w:p>
        </w:tc>
      </w:tr>
      <w:tr w:rsidR="00BB2D6C" w14:paraId="60D77756"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820BF43" w14:textId="77777777" w:rsidR="00BB2D6C" w:rsidRDefault="001C7630">
            <w:pPr>
              <w:pStyle w:val="p2"/>
            </w:pPr>
            <w:r>
              <w:t>Indirect Tax Customer Center</w:t>
            </w:r>
          </w:p>
          <w:p w14:paraId="4B566886" w14:textId="77777777" w:rsidR="00BB2D6C" w:rsidRDefault="001C7630">
            <w:pPr>
              <w:pStyle w:val="p3"/>
            </w:pPr>
            <w:hyperlink r:id="rId33" w:history="1">
              <w:r>
                <w:rPr>
                  <w:color w:val="0099C4"/>
                  <w:u w:val="single"/>
                </w:rPr>
                <w:t>https://customercenter.sabrix.com/</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CF4A7D5" w14:textId="77777777" w:rsidR="00BB2D6C" w:rsidRDefault="001C7630">
            <w:pPr>
              <w:pStyle w:val="td2"/>
            </w:pPr>
            <w:r>
              <w:t>Download ONESOURCE Indirect Tax software.</w:t>
            </w:r>
          </w:p>
        </w:tc>
      </w:tr>
      <w:tr w:rsidR="00BB2D6C" w14:paraId="370D6079" w14:textId="77777777">
        <w:tc>
          <w:tcPr>
            <w:tcW w:w="348.3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509F9BB" w14:textId="77777777" w:rsidR="00BB2D6C" w:rsidRDefault="001C7630">
            <w:pPr>
              <w:pStyle w:val="p2"/>
            </w:pPr>
            <w:r>
              <w:t>Other ONESOURCE Indirect Tax Products and Services</w:t>
            </w:r>
          </w:p>
          <w:p w14:paraId="2ABE4C75" w14:textId="77777777" w:rsidR="00BB2D6C" w:rsidRDefault="001C7630">
            <w:pPr>
              <w:pStyle w:val="p3"/>
            </w:pPr>
            <w:hyperlink r:id="rId34" w:history="1">
              <w:r>
                <w:rPr>
                  <w:color w:val="0099C4"/>
                  <w:u w:val="single"/>
                </w:rPr>
                <w:t>https://tax.thomsonreuters.com/products/brands/onesource/indirect-tax/</w:t>
              </w:r>
            </w:hyperlink>
          </w:p>
        </w:tc>
        <w:tc>
          <w:tcPr>
            <w:tcW w:w="123.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187EFF4" w14:textId="77777777" w:rsidR="00BB2D6C" w:rsidRDefault="001C7630">
            <w:pPr>
              <w:pStyle w:val="td2"/>
            </w:pPr>
            <w:r>
              <w:t>Browse descriptions of other ONESOURCE Indirect Tax products and services.</w:t>
            </w:r>
          </w:p>
        </w:tc>
      </w:tr>
      <w:tr w:rsidR="00BB2D6C" w14:paraId="7228DE6F" w14:textId="77777777">
        <w:tc>
          <w:tcPr>
            <w:tcW w:w="348.30pt" w:type="dxa"/>
            <w:tcBorders>
              <w:top w:val="single" w:sz="6" w:space="0" w:color="404040"/>
              <w:end w:val="single" w:sz="6" w:space="0" w:color="404040"/>
            </w:tcBorders>
            <w:tcMar>
              <w:top w:w="5pt" w:type="dxa"/>
              <w:start w:w="3.75pt" w:type="dxa"/>
              <w:bottom w:w="5pt" w:type="dxa"/>
              <w:end w:w="3.75pt" w:type="dxa"/>
            </w:tcMar>
          </w:tcPr>
          <w:p w14:paraId="173ACCF7" w14:textId="77777777" w:rsidR="00BB2D6C" w:rsidRDefault="001C7630">
            <w:pPr>
              <w:pStyle w:val="p2"/>
            </w:pPr>
            <w:r>
              <w:lastRenderedPageBreak/>
              <w:t>Documentation Feedback</w:t>
            </w:r>
          </w:p>
          <w:p w14:paraId="45D5CC63" w14:textId="77777777" w:rsidR="00BB2D6C" w:rsidRDefault="001C7630">
            <w:pPr>
              <w:pStyle w:val="p3"/>
            </w:pPr>
            <w:hyperlink r:id="rId35" w:history="1">
              <w:r>
                <w:rPr>
                  <w:color w:val="0099C4"/>
                  <w:u w:val="single"/>
                </w:rPr>
                <w:t>onesource.indirect.tax.fb@thomsonreuters.com</w:t>
              </w:r>
            </w:hyperlink>
          </w:p>
        </w:tc>
        <w:tc>
          <w:tcPr>
            <w:tcW w:w="123.75pt" w:type="dxa"/>
            <w:tcBorders>
              <w:top w:val="single" w:sz="6" w:space="0" w:color="404040"/>
              <w:start w:val="single" w:sz="6" w:space="0" w:color="404040"/>
            </w:tcBorders>
            <w:tcMar>
              <w:top w:w="5pt" w:type="dxa"/>
              <w:start w:w="3.75pt" w:type="dxa"/>
              <w:bottom w:w="5pt" w:type="dxa"/>
              <w:end w:w="3.75pt" w:type="dxa"/>
            </w:tcMar>
          </w:tcPr>
          <w:p w14:paraId="360ED5B2" w14:textId="77777777" w:rsidR="00BB2D6C" w:rsidRDefault="001C7630">
            <w:pPr>
              <w:pStyle w:val="td2"/>
            </w:pPr>
            <w:r>
              <w:t>Send feedback about ONESOURCE Indirect Tax documentation.</w:t>
            </w:r>
          </w:p>
        </w:tc>
      </w:tr>
    </w:tbl>
    <w:p w14:paraId="24EA412F" w14:textId="77777777" w:rsidR="00BB2D6C" w:rsidRDefault="00BB2D6C">
      <w:pPr>
        <w:spacing w:after="16pt"/>
      </w:pPr>
    </w:p>
    <w:p w14:paraId="49D38177" w14:textId="77777777" w:rsidR="00BB2D6C" w:rsidRDefault="001C7630">
      <w:pPr>
        <w:pStyle w:val="h2"/>
      </w:pPr>
      <w:bookmarkStart w:id="27" w:name="_Toc256000058"/>
      <w:bookmarkStart w:id="28" w:name="_Toc256000006"/>
      <w:r>
        <w:t>Style Conventions</w:t>
      </w:r>
      <w:bookmarkEnd w:id="27"/>
      <w:bookmarkEnd w:id="28"/>
    </w:p>
    <w:p w14:paraId="521A8074" w14:textId="77777777" w:rsidR="00BB2D6C" w:rsidRDefault="001C7630">
      <w:pPr>
        <w:pStyle w:val="p1"/>
      </w:pPr>
      <w:r>
        <w:t>Thomson Reuters uses the following special formatting throughout this guide:</w:t>
      </w:r>
    </w:p>
    <w:p w14:paraId="5DBED441" w14:textId="77777777" w:rsidR="00BB2D6C" w:rsidRDefault="001C7630">
      <w:pPr>
        <w:pStyle w:val="p1"/>
      </w:pPr>
      <w:r>
        <w:rPr>
          <w:rStyle w:val="spanUIElement"/>
        </w:rPr>
        <w:t>Bold</w:t>
      </w:r>
      <w:r>
        <w:t xml:space="preserve"> text indicates most user interface elements, such as:</w:t>
      </w:r>
    </w:p>
    <w:p w14:paraId="7CE1B3F3" w14:textId="77777777" w:rsidR="00BB2D6C" w:rsidRDefault="001C7630">
      <w:pPr>
        <w:pStyle w:val="li"/>
        <w:numPr>
          <w:ilvl w:val="0"/>
          <w:numId w:val="3"/>
        </w:numPr>
        <w:spacing w:before="16pt"/>
      </w:pPr>
      <w:r>
        <w:t>Data you are expected to enter, such as in a text field</w:t>
      </w:r>
    </w:p>
    <w:p w14:paraId="79C17885" w14:textId="77777777" w:rsidR="00BB2D6C" w:rsidRDefault="001C7630">
      <w:pPr>
        <w:pStyle w:val="li"/>
        <w:numPr>
          <w:ilvl w:val="0"/>
          <w:numId w:val="3"/>
        </w:numPr>
      </w:pPr>
      <w:r>
        <w:t>Pages, buttons, tabs, and field names</w:t>
      </w:r>
    </w:p>
    <w:p w14:paraId="0E398147" w14:textId="77777777" w:rsidR="00BB2D6C" w:rsidRDefault="001C7630">
      <w:pPr>
        <w:pStyle w:val="li"/>
        <w:numPr>
          <w:ilvl w:val="0"/>
          <w:numId w:val="3"/>
        </w:numPr>
      </w:pPr>
      <w:r>
        <w:t>Dialog boxes, drop-down lists, selections within lists, and check box titles</w:t>
      </w:r>
    </w:p>
    <w:p w14:paraId="4F21371E" w14:textId="77777777" w:rsidR="00BB2D6C" w:rsidRDefault="001C7630">
      <w:pPr>
        <w:pStyle w:val="li"/>
        <w:numPr>
          <w:ilvl w:val="0"/>
          <w:numId w:val="3"/>
        </w:numPr>
      </w:pPr>
      <w:r>
        <w:t>Windows</w:t>
      </w:r>
    </w:p>
    <w:p w14:paraId="484C47D3" w14:textId="77777777" w:rsidR="00BB2D6C" w:rsidRDefault="001C7630">
      <w:pPr>
        <w:pStyle w:val="li"/>
        <w:numPr>
          <w:ilvl w:val="0"/>
          <w:numId w:val="3"/>
        </w:numPr>
        <w:spacing w:after="16pt"/>
      </w:pPr>
      <w:r>
        <w:t>Menu items</w:t>
      </w:r>
    </w:p>
    <w:p w14:paraId="316C3FE5" w14:textId="77777777" w:rsidR="00BB2D6C" w:rsidRDefault="001C7630">
      <w:pPr>
        <w:pStyle w:val="p1"/>
      </w:pPr>
      <w:r>
        <w:rPr>
          <w:rStyle w:val="spanDocumentAndBookNames"/>
        </w:rPr>
        <w:t>Italic</w:t>
      </w:r>
      <w:r>
        <w:t xml:space="preserve"> text indicates the following:</w:t>
      </w:r>
    </w:p>
    <w:p w14:paraId="20DC10A8" w14:textId="77777777" w:rsidR="00BB2D6C" w:rsidRDefault="001C7630">
      <w:pPr>
        <w:pStyle w:val="li"/>
        <w:numPr>
          <w:ilvl w:val="0"/>
          <w:numId w:val="4"/>
        </w:numPr>
        <w:spacing w:before="16pt"/>
      </w:pPr>
      <w:r>
        <w:t>File and folder names</w:t>
      </w:r>
    </w:p>
    <w:p w14:paraId="3577B60D" w14:textId="77777777" w:rsidR="00BB2D6C" w:rsidRDefault="001C7630">
      <w:pPr>
        <w:pStyle w:val="li"/>
        <w:numPr>
          <w:ilvl w:val="0"/>
          <w:numId w:val="4"/>
        </w:numPr>
      </w:pPr>
      <w:r>
        <w:t>Java classes, PL/SQL objects and executable files</w:t>
      </w:r>
    </w:p>
    <w:p w14:paraId="4C8FF354" w14:textId="77777777" w:rsidR="00BB2D6C" w:rsidRDefault="001C7630">
      <w:pPr>
        <w:pStyle w:val="li"/>
        <w:numPr>
          <w:ilvl w:val="0"/>
          <w:numId w:val="4"/>
        </w:numPr>
        <w:spacing w:after="16pt"/>
      </w:pPr>
      <w:r>
        <w:t>Document titles</w:t>
      </w:r>
    </w:p>
    <w:p w14:paraId="4976B8DA" w14:textId="77777777" w:rsidR="00BB2D6C" w:rsidRDefault="001C7630">
      <w:pPr>
        <w:pStyle w:val="p1"/>
      </w:pPr>
      <w:r>
        <w:t>CAPITAL text indicates keyboard commands, such as ENTER, or database components.</w:t>
      </w:r>
    </w:p>
    <w:p w14:paraId="6A9E6D24" w14:textId="77777777" w:rsidR="00BB2D6C" w:rsidRDefault="001C7630">
      <w:pPr>
        <w:pStyle w:val="p1"/>
      </w:pPr>
      <w:r>
        <w:rPr>
          <w:rStyle w:val="code"/>
        </w:rPr>
        <w:t>Courier</w:t>
      </w:r>
      <w:r>
        <w:t xml:space="preserve"> text indicates command-line input/output.</w:t>
      </w:r>
    </w:p>
    <w:p w14:paraId="5ACDF823" w14:textId="77777777" w:rsidR="00BB2D6C" w:rsidRDefault="001C7630">
      <w:pPr>
        <w:pStyle w:val="p1"/>
      </w:pPr>
      <w:r>
        <w:t xml:space="preserve">&lt;brackets&gt; indicate user entry. For example, &lt;host&gt; indicates you should replace the text and angle brackets with your </w:t>
      </w:r>
      <w:proofErr w:type="gramStart"/>
      <w:r>
        <w:t>server</w:t>
      </w:r>
      <w:proofErr w:type="gramEnd"/>
      <w:r>
        <w:t xml:space="preserve"> name.</w:t>
      </w:r>
    </w:p>
    <w:p w14:paraId="2AB52C6F" w14:textId="77777777" w:rsidR="00BB2D6C" w:rsidRDefault="001C7630">
      <w:pPr>
        <w:pStyle w:val="p1"/>
      </w:pPr>
      <w:r>
        <w:t xml:space="preserve">Book titles are shown in italics and sections within a book are in quotation marks, such as “Starting the Installation” in the </w:t>
      </w:r>
      <w:r>
        <w:rPr>
          <w:rStyle w:val="spanDocumentAndBookNames"/>
        </w:rPr>
        <w:t>ONESOURCE Indirect Tax Certificate Manager Installation Guide</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71C1C260" w14:textId="77777777">
        <w:trPr>
          <w:cantSplit/>
          <w:trHeight w:val="480"/>
        </w:trPr>
        <w:tc>
          <w:tcPr>
            <w:tcW w:w="0pt" w:type="dxa"/>
            <w:tcBorders>
              <w:start w:val="single" w:sz="18" w:space="10" w:color="FA6400"/>
            </w:tcBorders>
            <w:tcMar>
              <w:top w:w="0pt" w:type="dxa"/>
              <w:start w:w="10.50pt" w:type="dxa"/>
              <w:bottom w:w="0pt" w:type="dxa"/>
              <w:end w:w="0pt" w:type="dxa"/>
            </w:tcMar>
          </w:tcPr>
          <w:p w14:paraId="03767060" w14:textId="77777777" w:rsidR="00BB2D6C" w:rsidRDefault="001C7630">
            <w:pPr>
              <w:pStyle w:val="p4"/>
            </w:pPr>
            <w:r>
              <w:lastRenderedPageBreak/>
              <w:t>This pencil symbol indicates suggestions or additional information.</w:t>
            </w:r>
            <w:r>
              <w:br/>
            </w:r>
          </w:p>
        </w:tc>
      </w:tr>
    </w:tbl>
    <w:p w14:paraId="314AE339" w14:textId="77777777" w:rsidR="00BB2D6C" w:rsidRDefault="00BB2D6C"/>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7750B07B" w14:textId="77777777">
        <w:trPr>
          <w:cantSplit/>
          <w:trHeight w:val="480"/>
        </w:trPr>
        <w:tc>
          <w:tcPr>
            <w:tcW w:w="0pt" w:type="dxa"/>
            <w:tcBorders>
              <w:start w:val="single" w:sz="18" w:space="10" w:color="FA6400"/>
            </w:tcBorders>
            <w:tcMar>
              <w:top w:w="0pt" w:type="dxa"/>
              <w:start w:w="10.50pt" w:type="dxa"/>
              <w:bottom w:w="0pt" w:type="dxa"/>
              <w:end w:w="0pt" w:type="dxa"/>
            </w:tcMar>
          </w:tcPr>
          <w:p w14:paraId="20FBCF69" w14:textId="77777777" w:rsidR="00BB2D6C" w:rsidRDefault="001C7630">
            <w:pPr>
              <w:pStyle w:val="p4"/>
            </w:pPr>
            <w:r>
              <w:t xml:space="preserve">This warning symbol indicates </w:t>
            </w:r>
            <w:proofErr w:type="gramStart"/>
            <w:r>
              <w:t>important</w:t>
            </w:r>
            <w:proofErr w:type="gramEnd"/>
            <w:r>
              <w:t xml:space="preserve"> text that you should review before proceeding.</w:t>
            </w:r>
            <w:r>
              <w:br/>
            </w:r>
          </w:p>
        </w:tc>
      </w:tr>
    </w:tbl>
    <w:p w14:paraId="6D8F4781" w14:textId="77777777" w:rsidR="00BB2D6C" w:rsidRDefault="001C7630">
      <w:pPr>
        <w:pStyle w:val="p1"/>
      </w:pPr>
      <w:r>
        <w:rPr>
          <w:noProof/>
        </w:rPr>
        <w:drawing>
          <wp:inline distT="0" distB="0" distL="114300" distR="114300" wp14:anchorId="1F14519E" wp14:editId="698BDCC8">
            <wp:extent cx="104775" cy="104775"/>
            <wp:effectExtent l="0" t="0" r="0" b="0"/>
            <wp:docPr id="1026" name="Image 102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43254502" name="Image 1026"/>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2CB72490" w14:textId="77777777" w:rsidR="00BB2D6C" w:rsidRDefault="001C7630">
      <w:pPr>
        <w:pStyle w:val="li1"/>
        <w:numPr>
          <w:ilvl w:val="0"/>
          <w:numId w:val="5"/>
        </w:numPr>
        <w:spacing w:before="16pt"/>
      </w:pPr>
      <w:r>
        <w:t>/* Code snippets have numbered lines with a gray background. */</w:t>
      </w:r>
    </w:p>
    <w:p w14:paraId="0902762B" w14:textId="77777777" w:rsidR="00BB2D6C" w:rsidRDefault="001C7630">
      <w:pPr>
        <w:pStyle w:val="li1"/>
        <w:numPr>
          <w:ilvl w:val="1"/>
          <w:numId w:val="6"/>
        </w:numPr>
        <w:spacing w:after="16pt"/>
      </w:pPr>
      <w:r>
        <w:t>/* Be cautious if you copy lines from the code snippets</w:t>
      </w:r>
      <w:r>
        <w:noBreakHyphen/>
        <w:t>the line numbers are included! */</w:t>
      </w:r>
    </w:p>
    <w:p w14:paraId="3E7BF888" w14:textId="77777777" w:rsidR="00BB2D6C" w:rsidRDefault="001C7630">
      <w:pPr>
        <w:pStyle w:val="h2"/>
      </w:pPr>
      <w:bookmarkStart w:id="29" w:name="_Toc256000059"/>
      <w:bookmarkStart w:id="30" w:name="_Toc256000007"/>
      <w:r>
        <w:t>JBoss Checklists</w:t>
      </w:r>
      <w:bookmarkEnd w:id="29"/>
      <w:bookmarkEnd w:id="30"/>
    </w:p>
    <w:p w14:paraId="34FA59FD" w14:textId="77777777" w:rsidR="00BB2D6C" w:rsidRDefault="001C7630">
      <w:pPr>
        <w:pStyle w:val="p1"/>
      </w:pPr>
      <w:r>
        <w:t>Use the checklists below to track your progress through the installation.</w:t>
      </w:r>
    </w:p>
    <w:p w14:paraId="035B1DEC" w14:textId="77777777" w:rsidR="00BB2D6C" w:rsidRDefault="001C7630">
      <w:pPr>
        <w:pStyle w:val="h3"/>
      </w:pPr>
      <w:bookmarkStart w:id="31" w:name="_Toc256000060"/>
      <w:bookmarkStart w:id="32" w:name="_Toc256000008"/>
      <w:r>
        <w:t>Prerequisites</w:t>
      </w:r>
      <w:bookmarkEnd w:id="31"/>
      <w:bookmarkEnd w:id="32"/>
    </w:p>
    <w:p w14:paraId="5997A67F"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7322"/>
        <w:gridCol w:w="3207"/>
      </w:tblGrid>
      <w:tr w:rsidR="00BB2D6C" w14:paraId="5C1C5557"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29DB4615" w14:textId="77777777" w:rsidR="00BB2D6C" w:rsidRDefault="001C7630">
            <w:pPr>
              <w:pStyle w:val="pTableTitle"/>
            </w:pPr>
            <w:r>
              <w:t>Prerequisites</w:t>
            </w:r>
          </w:p>
        </w:tc>
      </w:tr>
      <w:tr w:rsidR="00BB2D6C" w14:paraId="0C2C3DA8" w14:textId="77777777">
        <w:trPr>
          <w:tblHeader/>
        </w:trPr>
        <w:tc>
          <w:tcPr>
            <w:tcW w:w="522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602CFE9" w14:textId="77777777" w:rsidR="00BB2D6C" w:rsidRDefault="001C7630">
            <w:pPr>
              <w:pStyle w:val="pTableSubhead"/>
            </w:pPr>
            <w:r>
              <w:t>Task</w:t>
            </w:r>
          </w:p>
        </w:tc>
        <w:tc>
          <w:tcPr>
            <w:tcW w:w="226.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4EEE74C" w14:textId="77777777" w:rsidR="00BB2D6C" w:rsidRDefault="001C7630">
            <w:pPr>
              <w:pStyle w:val="pTableSubhead"/>
            </w:pPr>
            <w:r>
              <w:t>Complete?</w:t>
            </w:r>
          </w:p>
        </w:tc>
      </w:tr>
      <w:tr w:rsidR="00BB2D6C" w14:paraId="4F565B03" w14:textId="77777777">
        <w:tc>
          <w:tcPr>
            <w:tcW w:w="522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8461101" w14:textId="77777777" w:rsidR="00BB2D6C" w:rsidRDefault="001C7630">
            <w:pPr>
              <w:pStyle w:val="td2"/>
            </w:pPr>
            <w:r>
              <w:rPr>
                <w:rStyle w:val="xref"/>
              </w:rPr>
              <w:t>Review System Requirements</w:t>
            </w:r>
          </w:p>
        </w:tc>
        <w:tc>
          <w:tcPr>
            <w:tcW w:w="226.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30704F7" w14:textId="77777777" w:rsidR="00BB2D6C" w:rsidRDefault="001C7630">
            <w:pPr>
              <w:pStyle w:val="td2"/>
            </w:pPr>
            <w:r>
              <w:t> </w:t>
            </w:r>
          </w:p>
        </w:tc>
      </w:tr>
      <w:tr w:rsidR="00BB2D6C" w14:paraId="057C5D01" w14:textId="77777777">
        <w:tc>
          <w:tcPr>
            <w:tcW w:w="522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EEE4F6B" w14:textId="77777777" w:rsidR="00BB2D6C" w:rsidRDefault="001C7630">
            <w:pPr>
              <w:pStyle w:val="td2"/>
            </w:pPr>
            <w:r>
              <w:rPr>
                <w:rStyle w:val="xref"/>
              </w:rPr>
              <w:t>Gather Administrative Information</w:t>
            </w:r>
          </w:p>
        </w:tc>
        <w:tc>
          <w:tcPr>
            <w:tcW w:w="226.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76980BB" w14:textId="77777777" w:rsidR="00BB2D6C" w:rsidRDefault="001C7630">
            <w:pPr>
              <w:pStyle w:val="td2"/>
            </w:pPr>
            <w:r>
              <w:t> </w:t>
            </w:r>
          </w:p>
        </w:tc>
      </w:tr>
      <w:tr w:rsidR="00BB2D6C" w14:paraId="5A9832F7" w14:textId="77777777">
        <w:tc>
          <w:tcPr>
            <w:tcW w:w="522pt" w:type="dxa"/>
            <w:tcBorders>
              <w:top w:val="single" w:sz="6" w:space="0" w:color="404040"/>
              <w:end w:val="single" w:sz="6" w:space="0" w:color="404040"/>
            </w:tcBorders>
            <w:tcMar>
              <w:top w:w="5pt" w:type="dxa"/>
              <w:start w:w="3.75pt" w:type="dxa"/>
              <w:bottom w:w="5pt" w:type="dxa"/>
              <w:end w:w="3.75pt" w:type="dxa"/>
            </w:tcMar>
          </w:tcPr>
          <w:p w14:paraId="0F08A564" w14:textId="77777777" w:rsidR="00BB2D6C" w:rsidRDefault="001C7630">
            <w:pPr>
              <w:pStyle w:val="td2"/>
            </w:pPr>
            <w:r>
              <w:rPr>
                <w:rStyle w:val="xref"/>
              </w:rPr>
              <w:t>Download the Software</w:t>
            </w:r>
          </w:p>
        </w:tc>
        <w:tc>
          <w:tcPr>
            <w:tcW w:w="226.50pt" w:type="dxa"/>
            <w:tcBorders>
              <w:top w:val="single" w:sz="6" w:space="0" w:color="404040"/>
              <w:start w:val="single" w:sz="6" w:space="0" w:color="404040"/>
            </w:tcBorders>
            <w:tcMar>
              <w:top w:w="5pt" w:type="dxa"/>
              <w:start w:w="3.75pt" w:type="dxa"/>
              <w:bottom w:w="5pt" w:type="dxa"/>
              <w:end w:w="3.75pt" w:type="dxa"/>
            </w:tcMar>
          </w:tcPr>
          <w:p w14:paraId="59BD9F61" w14:textId="77777777" w:rsidR="00BB2D6C" w:rsidRDefault="001C7630">
            <w:pPr>
              <w:pStyle w:val="td2"/>
            </w:pPr>
            <w:r>
              <w:t> </w:t>
            </w:r>
          </w:p>
        </w:tc>
      </w:tr>
    </w:tbl>
    <w:p w14:paraId="1BE808B2" w14:textId="77777777" w:rsidR="00BB2D6C" w:rsidRDefault="00BB2D6C">
      <w:pPr>
        <w:spacing w:after="16pt"/>
      </w:pPr>
    </w:p>
    <w:p w14:paraId="2FA25BC6" w14:textId="77777777" w:rsidR="00BB2D6C" w:rsidRDefault="001C7630">
      <w:pPr>
        <w:pStyle w:val="h3"/>
      </w:pPr>
      <w:bookmarkStart w:id="33" w:name="_Toc256000061"/>
      <w:bookmarkStart w:id="34" w:name="_Toc256000009"/>
      <w:r>
        <w:t>Installation</w:t>
      </w:r>
      <w:bookmarkEnd w:id="33"/>
      <w:bookmarkEnd w:id="34"/>
    </w:p>
    <w:p w14:paraId="02A77CDF"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472"/>
        <w:gridCol w:w="2057"/>
      </w:tblGrid>
      <w:tr w:rsidR="00BB2D6C" w14:paraId="127AD96F"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E6E247E" w14:textId="77777777" w:rsidR="00BB2D6C" w:rsidRDefault="001C7630">
            <w:pPr>
              <w:pStyle w:val="pTableTitle"/>
            </w:pPr>
            <w:r>
              <w:lastRenderedPageBreak/>
              <w:t>JBoss Configuration</w:t>
            </w:r>
          </w:p>
        </w:tc>
      </w:tr>
      <w:tr w:rsidR="00BB2D6C" w14:paraId="7BF1628D" w14:textId="77777777">
        <w:trPr>
          <w:tblHeader/>
        </w:trPr>
        <w:tc>
          <w:tcPr>
            <w:tcW w:w="604.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DF431D9" w14:textId="77777777" w:rsidR="00BB2D6C" w:rsidRDefault="001C7630">
            <w:pPr>
              <w:pStyle w:val="pTableSubhead"/>
            </w:pPr>
            <w:r>
              <w:t>Task</w:t>
            </w:r>
          </w:p>
        </w:tc>
        <w:tc>
          <w:tcPr>
            <w:tcW w:w="144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6C28FFFC" w14:textId="77777777" w:rsidR="00BB2D6C" w:rsidRDefault="001C7630">
            <w:pPr>
              <w:pStyle w:val="pTableSubhead"/>
            </w:pPr>
            <w:r>
              <w:t>Complete?</w:t>
            </w:r>
          </w:p>
        </w:tc>
      </w:tr>
      <w:tr w:rsidR="00BB2D6C" w14:paraId="4001FBD5"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65EACBC" w14:textId="77777777" w:rsidR="00BB2D6C" w:rsidRDefault="001C7630">
            <w:pPr>
              <w:pStyle w:val="td2"/>
            </w:pPr>
            <w:r>
              <w:rPr>
                <w:rStyle w:val="xref"/>
              </w:rPr>
              <w:t xml:space="preserve">Set Database Initialization Parameters (page </w:t>
            </w:r>
            <w:r>
              <w:fldChar w:fldCharType="begin"/>
            </w:r>
            <w:r>
              <w:instrText xml:space="preserve"> PAGEREF 1158115631 \h  \* MERGEFORMAT </w:instrText>
            </w:r>
            <w:r>
              <w:fldChar w:fldCharType="separate"/>
            </w:r>
            <w:r>
              <w:rPr>
                <w:rStyle w:val="xref"/>
              </w:rPr>
              <w:t>18</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15AFB2" w14:textId="77777777" w:rsidR="00BB2D6C" w:rsidRDefault="001C7630">
            <w:pPr>
              <w:pStyle w:val="td2"/>
            </w:pPr>
            <w:r>
              <w:t> </w:t>
            </w:r>
          </w:p>
        </w:tc>
      </w:tr>
      <w:tr w:rsidR="00BB2D6C" w14:paraId="316B72D3"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726EEC0" w14:textId="77777777" w:rsidR="00BB2D6C" w:rsidRDefault="001C7630">
            <w:pPr>
              <w:pStyle w:val="td2"/>
            </w:pPr>
            <w:r>
              <w:rPr>
                <w:rStyle w:val="xref"/>
              </w:rPr>
              <w:t xml:space="preserve">Set Database Character Set (page </w:t>
            </w:r>
            <w:r>
              <w:fldChar w:fldCharType="begin"/>
            </w:r>
            <w:r>
              <w:instrText xml:space="preserve"> PAGEREF -659937758 \h  \* MERGEFORMAT </w:instrText>
            </w:r>
            <w:r>
              <w:fldChar w:fldCharType="separate"/>
            </w:r>
            <w:r>
              <w:rPr>
                <w:rStyle w:val="xref"/>
              </w:rPr>
              <w:t>18</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BA20375" w14:textId="77777777" w:rsidR="00BB2D6C" w:rsidRDefault="001C7630">
            <w:pPr>
              <w:pStyle w:val="td2"/>
            </w:pPr>
            <w:r>
              <w:t> </w:t>
            </w:r>
          </w:p>
        </w:tc>
      </w:tr>
      <w:tr w:rsidR="00BB2D6C" w14:paraId="48AC18AE"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220E1E5" w14:textId="77777777" w:rsidR="00BB2D6C" w:rsidRDefault="001C7630">
            <w:pPr>
              <w:pStyle w:val="td2"/>
            </w:pPr>
            <w:r>
              <w:rPr>
                <w:rStyle w:val="xref"/>
              </w:rPr>
              <w:t xml:space="preserve">Get JDBC Driver (page </w:t>
            </w:r>
            <w:r>
              <w:fldChar w:fldCharType="begin"/>
            </w:r>
            <w:r>
              <w:instrText xml:space="preserve"> PAGEREF 1083355589 \h  \* MERGEFORMAT </w:instrText>
            </w:r>
            <w:r>
              <w:fldChar w:fldCharType="separate"/>
            </w:r>
            <w:r>
              <w:rPr>
                <w:rStyle w:val="xref"/>
              </w:rPr>
              <w:t>18</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286CE7B" w14:textId="77777777" w:rsidR="00BB2D6C" w:rsidRDefault="001C7630">
            <w:pPr>
              <w:pStyle w:val="td2"/>
            </w:pPr>
            <w:r>
              <w:t> </w:t>
            </w:r>
          </w:p>
        </w:tc>
      </w:tr>
      <w:tr w:rsidR="00BB2D6C" w14:paraId="670510D5"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D3BAD72" w14:textId="77777777" w:rsidR="00BB2D6C" w:rsidRDefault="001C7630">
            <w:pPr>
              <w:pStyle w:val="td2"/>
            </w:pPr>
            <w:r>
              <w:rPr>
                <w:rStyle w:val="xref"/>
              </w:rPr>
              <w:t xml:space="preserve">Create Tablespace and User (page </w:t>
            </w:r>
            <w:r>
              <w:fldChar w:fldCharType="begin"/>
            </w:r>
            <w:r>
              <w:instrText xml:space="preserve"> PAGEREF 157729433 \h  \* MERGEFORMAT </w:instrText>
            </w:r>
            <w:r>
              <w:fldChar w:fldCharType="separate"/>
            </w:r>
            <w:r>
              <w:rPr>
                <w:rStyle w:val="xref"/>
              </w:rPr>
              <w:t>19</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579A6E9" w14:textId="77777777" w:rsidR="00BB2D6C" w:rsidRDefault="001C7630">
            <w:pPr>
              <w:pStyle w:val="td2"/>
            </w:pPr>
            <w:r>
              <w:t> </w:t>
            </w:r>
          </w:p>
        </w:tc>
      </w:tr>
      <w:tr w:rsidR="00BB2D6C" w14:paraId="135C9390"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863B390" w14:textId="77777777" w:rsidR="00BB2D6C" w:rsidRDefault="001C7630">
            <w:pPr>
              <w:pStyle w:val="td2"/>
            </w:pPr>
            <w:r>
              <w:rPr>
                <w:rStyle w:val="xref"/>
              </w:rPr>
              <w:t xml:space="preserve">Set Environment Variables (page </w:t>
            </w:r>
            <w:r>
              <w:fldChar w:fldCharType="begin"/>
            </w:r>
            <w:r>
              <w:instrText xml:space="preserve"> PAGEREF _Ref2085425355 \h  \* MERGEFORMAT </w:instrText>
            </w:r>
            <w:r>
              <w:fldChar w:fldCharType="separate"/>
            </w:r>
            <w:r>
              <w:rPr>
                <w:rStyle w:val="xref"/>
              </w:rPr>
              <w:t>22</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3EC82A4" w14:textId="77777777" w:rsidR="00BB2D6C" w:rsidRDefault="001C7630">
            <w:pPr>
              <w:pStyle w:val="td2"/>
            </w:pPr>
            <w:r>
              <w:t> </w:t>
            </w:r>
          </w:p>
        </w:tc>
      </w:tr>
      <w:tr w:rsidR="00BB2D6C" w14:paraId="30FA12F5"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195C7D0" w14:textId="77777777" w:rsidR="00BB2D6C" w:rsidRDefault="001C7630">
            <w:pPr>
              <w:pStyle w:val="td2"/>
            </w:pPr>
            <w:r>
              <w:rPr>
                <w:rStyle w:val="xref"/>
              </w:rPr>
              <w:t xml:space="preserve">Configure JBoss (page </w:t>
            </w:r>
            <w:r>
              <w:fldChar w:fldCharType="begin"/>
            </w:r>
            <w:r>
              <w:instrText xml:space="preserve"> PAGEREF _Ref-707899904 \h  \* MERGEFORMAT </w:instrText>
            </w:r>
            <w:r>
              <w:fldChar w:fldCharType="separate"/>
            </w:r>
            <w:r>
              <w:rPr>
                <w:rStyle w:val="xref"/>
              </w:rPr>
              <w:t>22</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A1F61DC" w14:textId="77777777" w:rsidR="00BB2D6C" w:rsidRDefault="001C7630">
            <w:pPr>
              <w:pStyle w:val="td2"/>
            </w:pPr>
            <w:r>
              <w:t> </w:t>
            </w:r>
          </w:p>
        </w:tc>
      </w:tr>
      <w:tr w:rsidR="00BB2D6C" w14:paraId="2E0268C4"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4B61946" w14:textId="77777777" w:rsidR="00BB2D6C" w:rsidRDefault="001C7630">
            <w:pPr>
              <w:pStyle w:val="td2"/>
            </w:pPr>
            <w:r>
              <w:rPr>
                <w:rStyle w:val="xref"/>
              </w:rPr>
              <w:t xml:space="preserve">Configure Memory (page </w:t>
            </w:r>
            <w:r>
              <w:fldChar w:fldCharType="begin"/>
            </w:r>
            <w:r>
              <w:instrText xml:space="preserve"> PAGEREF _Ref-1902570422 \h  \* MERGEFORMAT </w:instrText>
            </w:r>
            <w:r>
              <w:fldChar w:fldCharType="separate"/>
            </w:r>
            <w:r>
              <w:rPr>
                <w:rStyle w:val="xref"/>
              </w:rPr>
              <w:t>23</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8F444DB" w14:textId="77777777" w:rsidR="00BB2D6C" w:rsidRDefault="001C7630">
            <w:pPr>
              <w:pStyle w:val="td2"/>
            </w:pPr>
            <w:r>
              <w:t> </w:t>
            </w:r>
          </w:p>
        </w:tc>
      </w:tr>
      <w:tr w:rsidR="00BB2D6C" w14:paraId="1C15F1F1"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D79ED90" w14:textId="77777777" w:rsidR="00BB2D6C" w:rsidRDefault="001C7630">
            <w:pPr>
              <w:pStyle w:val="td2"/>
            </w:pPr>
            <w:r>
              <w:rPr>
                <w:rStyle w:val="xref"/>
              </w:rPr>
              <w:t xml:space="preserve">Set SERVER_OPTS Parameters (page </w:t>
            </w:r>
            <w:r>
              <w:fldChar w:fldCharType="begin"/>
            </w:r>
            <w:r>
              <w:instrText xml:space="preserve"> PAGEREF _Ref-2063530808 \h  \* MERGEFORMAT </w:instrText>
            </w:r>
            <w:r>
              <w:fldChar w:fldCharType="separate"/>
            </w:r>
            <w:r>
              <w:rPr>
                <w:rStyle w:val="xref"/>
              </w:rPr>
              <w:t>26</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99B764B" w14:textId="77777777" w:rsidR="00BB2D6C" w:rsidRDefault="001C7630">
            <w:pPr>
              <w:pStyle w:val="td2"/>
            </w:pPr>
            <w:r>
              <w:t> </w:t>
            </w:r>
          </w:p>
        </w:tc>
      </w:tr>
      <w:tr w:rsidR="00BB2D6C" w14:paraId="08B10C84"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0EF6419" w14:textId="77777777" w:rsidR="00BB2D6C" w:rsidRDefault="001C7630">
            <w:pPr>
              <w:pStyle w:val="td2"/>
            </w:pPr>
            <w:r>
              <w:rPr>
                <w:rStyle w:val="xref"/>
              </w:rPr>
              <w:t xml:space="preserve">Set Log Level (page </w:t>
            </w:r>
            <w:r>
              <w:fldChar w:fldCharType="begin"/>
            </w:r>
            <w:r>
              <w:instrText xml:space="preserve"> PAGEREF -648456668 \h  \* MERGEFORMAT </w:instrText>
            </w:r>
            <w:r>
              <w:fldChar w:fldCharType="separate"/>
            </w:r>
            <w:r>
              <w:rPr>
                <w:rStyle w:val="xref"/>
              </w:rPr>
              <w:t>28</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ADFD9BD" w14:textId="77777777" w:rsidR="00BB2D6C" w:rsidRDefault="001C7630">
            <w:pPr>
              <w:pStyle w:val="td2"/>
            </w:pPr>
            <w:r>
              <w:t> </w:t>
            </w:r>
          </w:p>
        </w:tc>
      </w:tr>
      <w:tr w:rsidR="00BB2D6C" w14:paraId="6C2050E8"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39EA2A" w14:textId="77777777" w:rsidR="00BB2D6C" w:rsidRDefault="001C7630">
            <w:pPr>
              <w:pStyle w:val="td2"/>
            </w:pPr>
            <w:r>
              <w:rPr>
                <w:rStyle w:val="xref"/>
              </w:rPr>
              <w:t xml:space="preserve">Set Logging Provider (page </w:t>
            </w:r>
            <w:r>
              <w:fldChar w:fldCharType="begin"/>
            </w:r>
            <w:r>
              <w:instrText xml:space="preserve"> PAGEREF -607767375 \h  \* MERGEFORMAT </w:instrText>
            </w:r>
            <w:r>
              <w:fldChar w:fldCharType="separate"/>
            </w:r>
            <w:r>
              <w:rPr>
                <w:rStyle w:val="xref"/>
              </w:rPr>
              <w:t>28</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7D9084D" w14:textId="77777777" w:rsidR="00BB2D6C" w:rsidRDefault="001C7630">
            <w:pPr>
              <w:pStyle w:val="td2"/>
            </w:pPr>
            <w:r>
              <w:t> </w:t>
            </w:r>
          </w:p>
        </w:tc>
      </w:tr>
      <w:tr w:rsidR="00BB2D6C" w14:paraId="4AC44431"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ECCB371" w14:textId="77777777" w:rsidR="00BB2D6C" w:rsidRDefault="001C7630">
            <w:pPr>
              <w:pStyle w:val="td2"/>
            </w:pPr>
            <w:r>
              <w:rPr>
                <w:rStyle w:val="xref"/>
              </w:rPr>
              <w:t xml:space="preserve">Change JBoss Ports (page </w:t>
            </w:r>
            <w:r>
              <w:fldChar w:fldCharType="begin"/>
            </w:r>
            <w:r>
              <w:instrText xml:space="preserve"> PAGEREF -1479560612 \h  \* MERGEFORMAT </w:instrText>
            </w:r>
            <w:r>
              <w:fldChar w:fldCharType="separate"/>
            </w:r>
            <w:r>
              <w:rPr>
                <w:rStyle w:val="xref"/>
              </w:rPr>
              <w:t>32</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E0CC3E6" w14:textId="77777777" w:rsidR="00BB2D6C" w:rsidRDefault="001C7630">
            <w:pPr>
              <w:pStyle w:val="td2"/>
            </w:pPr>
            <w:r>
              <w:t> </w:t>
            </w:r>
          </w:p>
        </w:tc>
      </w:tr>
      <w:tr w:rsidR="00BB2D6C" w14:paraId="36F4FC95"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678EC88" w14:textId="77777777" w:rsidR="00BB2D6C" w:rsidRDefault="001C7630">
            <w:pPr>
              <w:pStyle w:val="td2"/>
            </w:pPr>
            <w:r>
              <w:rPr>
                <w:rStyle w:val="xref"/>
              </w:rPr>
              <w:t xml:space="preserve">Create Data Sources (page </w:t>
            </w:r>
            <w:r>
              <w:fldChar w:fldCharType="begin"/>
            </w:r>
            <w:r>
              <w:instrText xml:space="preserve"> PAGEREF 637342847 \h  \* MERGEFORMAT </w:instrText>
            </w:r>
            <w:r>
              <w:fldChar w:fldCharType="separate"/>
            </w:r>
            <w:r>
              <w:rPr>
                <w:rStyle w:val="xref"/>
              </w:rPr>
              <w:t>33</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8170A5A" w14:textId="77777777" w:rsidR="00BB2D6C" w:rsidRDefault="001C7630">
            <w:pPr>
              <w:pStyle w:val="td2"/>
            </w:pPr>
            <w:r>
              <w:t> </w:t>
            </w:r>
          </w:p>
        </w:tc>
      </w:tr>
      <w:tr w:rsidR="00BB2D6C" w14:paraId="4225094D"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F8AAA75" w14:textId="77777777" w:rsidR="00BB2D6C" w:rsidRDefault="001C7630">
            <w:pPr>
              <w:pStyle w:val="td2"/>
            </w:pPr>
            <w:r>
              <w:rPr>
                <w:rStyle w:val="xref"/>
              </w:rPr>
              <w:t xml:space="preserve">Remove Subsystem Heading (page </w:t>
            </w:r>
            <w:r>
              <w:fldChar w:fldCharType="begin"/>
            </w:r>
            <w:r>
              <w:instrText xml:space="preserve"> PAGEREF -821701137 \h  \* MERGEFORMAT </w:instrText>
            </w:r>
            <w:r>
              <w:fldChar w:fldCharType="separate"/>
            </w:r>
            <w:r>
              <w:rPr>
                <w:rStyle w:val="xref"/>
              </w:rPr>
              <w:t>39</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5BA2B89" w14:textId="77777777" w:rsidR="00BB2D6C" w:rsidRDefault="001C7630">
            <w:pPr>
              <w:pStyle w:val="td2"/>
            </w:pPr>
            <w:r>
              <w:t> </w:t>
            </w:r>
          </w:p>
        </w:tc>
      </w:tr>
      <w:tr w:rsidR="00BB2D6C" w14:paraId="5888762B"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1E2A358" w14:textId="77777777" w:rsidR="00BB2D6C" w:rsidRDefault="001C7630">
            <w:pPr>
              <w:pStyle w:val="td2"/>
            </w:pPr>
            <w:r>
              <w:rPr>
                <w:rStyle w:val="xref"/>
              </w:rPr>
              <w:t xml:space="preserve">Insert Module (page </w:t>
            </w:r>
            <w:r>
              <w:fldChar w:fldCharType="begin"/>
            </w:r>
            <w:r>
              <w:instrText xml:space="preserve"> PAGEREF 127014956 \h  \* MERGEFORMAT </w:instrText>
            </w:r>
            <w:r>
              <w:fldChar w:fldCharType="separate"/>
            </w:r>
            <w:r>
              <w:rPr>
                <w:rStyle w:val="xref"/>
              </w:rPr>
              <w:t>41</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EA12EAE" w14:textId="77777777" w:rsidR="00BB2D6C" w:rsidRDefault="001C7630">
            <w:pPr>
              <w:pStyle w:val="td2"/>
            </w:pPr>
            <w:r>
              <w:t> </w:t>
            </w:r>
          </w:p>
        </w:tc>
      </w:tr>
      <w:tr w:rsidR="00BB2D6C" w14:paraId="1861E966"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62A28DD" w14:textId="77777777" w:rsidR="00BB2D6C" w:rsidRDefault="001C7630">
            <w:pPr>
              <w:pStyle w:val="td2"/>
            </w:pPr>
            <w:r>
              <w:rPr>
                <w:rStyle w:val="xref"/>
              </w:rPr>
              <w:t xml:space="preserve">Add Dependencies (page </w:t>
            </w:r>
            <w:r>
              <w:fldChar w:fldCharType="begin"/>
            </w:r>
            <w:r>
              <w:instrText xml:space="preserve"> PAGEREF -1584357486 \h  \* MERGEFORMAT </w:instrText>
            </w:r>
            <w:r>
              <w:fldChar w:fldCharType="separate"/>
            </w:r>
            <w:r>
              <w:rPr>
                <w:rStyle w:val="xref"/>
              </w:rPr>
              <w:t>41</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A6E6694" w14:textId="77777777" w:rsidR="00BB2D6C" w:rsidRDefault="001C7630">
            <w:pPr>
              <w:pStyle w:val="td2"/>
            </w:pPr>
            <w:r>
              <w:t> </w:t>
            </w:r>
          </w:p>
        </w:tc>
      </w:tr>
      <w:tr w:rsidR="00BB2D6C" w14:paraId="69D8E811" w14:textId="77777777">
        <w:tc>
          <w:tcPr>
            <w:tcW w:w="604.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F43B947" w14:textId="77777777" w:rsidR="00BB2D6C" w:rsidRDefault="001C7630">
            <w:pPr>
              <w:pStyle w:val="td2"/>
            </w:pPr>
            <w:r>
              <w:rPr>
                <w:rStyle w:val="xref"/>
              </w:rPr>
              <w:t xml:space="preserve">Insert </w:t>
            </w:r>
            <w:proofErr w:type="spellStart"/>
            <w:r>
              <w:rPr>
                <w:rStyle w:val="xref"/>
              </w:rPr>
              <w:t>Logback</w:t>
            </w:r>
            <w:proofErr w:type="spellEnd"/>
            <w:r>
              <w:rPr>
                <w:rStyle w:val="xref"/>
              </w:rPr>
              <w:t xml:space="preserve"> File (page </w:t>
            </w:r>
            <w:r>
              <w:fldChar w:fldCharType="begin"/>
            </w:r>
            <w:r>
              <w:instrText xml:space="preserve"> PAGEREF 1317913781 \h  \* MERGEFORMAT </w:instrText>
            </w:r>
            <w:r>
              <w:fldChar w:fldCharType="separate"/>
            </w:r>
            <w:r>
              <w:rPr>
                <w:rStyle w:val="xref"/>
              </w:rPr>
              <w:t>42</w:t>
            </w:r>
            <w:r>
              <w:rPr>
                <w:rStyle w:val="xref"/>
              </w:rPr>
              <w:fldChar w:fldCharType="end"/>
            </w:r>
            <w:r>
              <w:rPr>
                <w:rStyle w:val="xref"/>
              </w:rPr>
              <w:t>)</w:t>
            </w:r>
          </w:p>
        </w:tc>
        <w:tc>
          <w:tcPr>
            <w:tcW w:w="14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427E714" w14:textId="77777777" w:rsidR="00BB2D6C" w:rsidRDefault="001C7630">
            <w:pPr>
              <w:pStyle w:val="td2"/>
            </w:pPr>
            <w:r>
              <w:t> </w:t>
            </w:r>
          </w:p>
        </w:tc>
      </w:tr>
      <w:tr w:rsidR="00BB2D6C" w14:paraId="55F58974" w14:textId="77777777">
        <w:tc>
          <w:tcPr>
            <w:tcW w:w="604.50pt" w:type="dxa"/>
            <w:tcBorders>
              <w:top w:val="single" w:sz="6" w:space="0" w:color="404040"/>
              <w:end w:val="single" w:sz="6" w:space="0" w:color="404040"/>
            </w:tcBorders>
            <w:tcMar>
              <w:top w:w="5pt" w:type="dxa"/>
              <w:start w:w="3.75pt" w:type="dxa"/>
              <w:bottom w:w="5pt" w:type="dxa"/>
              <w:end w:w="3.75pt" w:type="dxa"/>
            </w:tcMar>
          </w:tcPr>
          <w:p w14:paraId="414BD367" w14:textId="77777777" w:rsidR="00BB2D6C" w:rsidRDefault="001C7630">
            <w:pPr>
              <w:pStyle w:val="td2"/>
            </w:pPr>
            <w:r>
              <w:rPr>
                <w:rStyle w:val="xref"/>
              </w:rPr>
              <w:t xml:space="preserve">Deploy Certificate Manager Under JBoss (page </w:t>
            </w:r>
            <w:r>
              <w:fldChar w:fldCharType="begin"/>
            </w:r>
            <w:r>
              <w:instrText xml:space="preserve"> PAGEREF _Ref484549961 \h  \* MERGEFORMAT </w:instrText>
            </w:r>
            <w:r>
              <w:fldChar w:fldCharType="separate"/>
            </w:r>
            <w:r>
              <w:rPr>
                <w:rStyle w:val="xref"/>
              </w:rPr>
              <w:t>42</w:t>
            </w:r>
            <w:r>
              <w:rPr>
                <w:rStyle w:val="xref"/>
              </w:rPr>
              <w:fldChar w:fldCharType="end"/>
            </w:r>
            <w:r>
              <w:rPr>
                <w:rStyle w:val="xref"/>
              </w:rPr>
              <w:t>)</w:t>
            </w:r>
          </w:p>
        </w:tc>
        <w:tc>
          <w:tcPr>
            <w:tcW w:w="144pt" w:type="dxa"/>
            <w:tcBorders>
              <w:top w:val="single" w:sz="6" w:space="0" w:color="404040"/>
              <w:start w:val="single" w:sz="6" w:space="0" w:color="404040"/>
            </w:tcBorders>
            <w:tcMar>
              <w:top w:w="5pt" w:type="dxa"/>
              <w:start w:w="3.75pt" w:type="dxa"/>
              <w:bottom w:w="5pt" w:type="dxa"/>
              <w:end w:w="3.75pt" w:type="dxa"/>
            </w:tcMar>
          </w:tcPr>
          <w:p w14:paraId="14FA0098" w14:textId="77777777" w:rsidR="00BB2D6C" w:rsidRDefault="001C7630">
            <w:pPr>
              <w:pStyle w:val="td2"/>
            </w:pPr>
            <w:r>
              <w:t> </w:t>
            </w:r>
          </w:p>
        </w:tc>
      </w:tr>
    </w:tbl>
    <w:p w14:paraId="47A716DC" w14:textId="77777777" w:rsidR="00BB2D6C" w:rsidRDefault="00BB2D6C">
      <w:pPr>
        <w:spacing w:after="16pt"/>
      </w:pPr>
    </w:p>
    <w:p w14:paraId="7024C917" w14:textId="77777777" w:rsidR="00BB2D6C" w:rsidRDefault="001C7630">
      <w:pPr>
        <w:pStyle w:val="h3"/>
      </w:pPr>
      <w:bookmarkStart w:id="35" w:name="_Toc256000062"/>
      <w:bookmarkStart w:id="36" w:name="_Toc256000010"/>
      <w:r>
        <w:t>Post-Installation Tasks</w:t>
      </w:r>
      <w:bookmarkEnd w:id="35"/>
      <w:bookmarkEnd w:id="36"/>
    </w:p>
    <w:p w14:paraId="4E436905"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8430"/>
        <w:gridCol w:w="2099"/>
      </w:tblGrid>
      <w:tr w:rsidR="00BB2D6C" w14:paraId="0569A03D" w14:textId="77777777">
        <w:trPr>
          <w:tblHeader/>
        </w:trPr>
        <w:tc>
          <w:tcPr>
            <w:tcW w:w="748.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0B20D3CA" w14:textId="77777777" w:rsidR="00BB2D6C" w:rsidRDefault="001C7630">
            <w:pPr>
              <w:pStyle w:val="pTableTitle"/>
            </w:pPr>
            <w:r>
              <w:lastRenderedPageBreak/>
              <w:t>Prerequisites</w:t>
            </w:r>
          </w:p>
        </w:tc>
      </w:tr>
      <w:tr w:rsidR="00BB2D6C" w14:paraId="18F2CBEA" w14:textId="77777777">
        <w:trPr>
          <w:tblHeader/>
        </w:trPr>
        <w:tc>
          <w:tcPr>
            <w:tcW w:w="601.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034EBF3" w14:textId="77777777" w:rsidR="00BB2D6C" w:rsidRDefault="001C7630">
            <w:pPr>
              <w:pStyle w:val="pTableSubhead"/>
            </w:pPr>
            <w:r>
              <w:t>Task</w:t>
            </w:r>
          </w:p>
        </w:tc>
        <w:tc>
          <w:tcPr>
            <w:tcW w:w="147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94C8E10" w14:textId="77777777" w:rsidR="00BB2D6C" w:rsidRDefault="001C7630">
            <w:pPr>
              <w:pStyle w:val="pTableSubhead"/>
            </w:pPr>
            <w:r>
              <w:t>Complete?</w:t>
            </w:r>
          </w:p>
        </w:tc>
      </w:tr>
      <w:tr w:rsidR="00BB2D6C" w14:paraId="49BA2581" w14:textId="77777777">
        <w:tc>
          <w:tcPr>
            <w:tcW w:w="60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5858A27" w14:textId="77777777" w:rsidR="00BB2D6C" w:rsidRDefault="001C7630">
            <w:pPr>
              <w:pStyle w:val="td2"/>
            </w:pPr>
            <w:r>
              <w:rPr>
                <w:rStyle w:val="xref"/>
              </w:rPr>
              <w:t xml:space="preserve">General Configuration (page </w:t>
            </w:r>
            <w:r>
              <w:fldChar w:fldCharType="begin"/>
            </w:r>
            <w:r>
              <w:instrText xml:space="preserve"> PAGEREF 351532753 \h  \* MERGEFORMAT </w:instrText>
            </w:r>
            <w:r>
              <w:fldChar w:fldCharType="separate"/>
            </w:r>
            <w:r>
              <w:rPr>
                <w:rStyle w:val="xref"/>
              </w:rPr>
              <w:t>44</w:t>
            </w:r>
            <w:r>
              <w:rPr>
                <w:rStyle w:val="xref"/>
              </w:rPr>
              <w:fldChar w:fldCharType="end"/>
            </w:r>
            <w:r>
              <w:rPr>
                <w:rStyle w:val="xref"/>
              </w:rPr>
              <w:t>)</w:t>
            </w:r>
          </w:p>
        </w:tc>
        <w:tc>
          <w:tcPr>
            <w:tcW w:w="147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F11D235" w14:textId="77777777" w:rsidR="00BB2D6C" w:rsidRDefault="001C7630">
            <w:pPr>
              <w:pStyle w:val="td2"/>
            </w:pPr>
            <w:r>
              <w:t> </w:t>
            </w:r>
          </w:p>
        </w:tc>
      </w:tr>
      <w:tr w:rsidR="00BB2D6C" w14:paraId="7C5B0179" w14:textId="77777777">
        <w:tc>
          <w:tcPr>
            <w:tcW w:w="60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53D8F12" w14:textId="77777777" w:rsidR="00BB2D6C" w:rsidRDefault="001C7630">
            <w:pPr>
              <w:pStyle w:val="td2"/>
            </w:pPr>
            <w:r>
              <w:rPr>
                <w:rStyle w:val="xref"/>
              </w:rPr>
              <w:t xml:space="preserve">Email Configuration (page </w:t>
            </w:r>
            <w:r>
              <w:fldChar w:fldCharType="begin"/>
            </w:r>
            <w:r>
              <w:instrText xml:space="preserve"> PAGEREF 921133987 \h  \* MERGEFORMAT </w:instrText>
            </w:r>
            <w:r>
              <w:fldChar w:fldCharType="separate"/>
            </w:r>
            <w:r>
              <w:rPr>
                <w:rStyle w:val="xref"/>
              </w:rPr>
              <w:t>46</w:t>
            </w:r>
            <w:r>
              <w:rPr>
                <w:rStyle w:val="xref"/>
              </w:rPr>
              <w:fldChar w:fldCharType="end"/>
            </w:r>
            <w:r>
              <w:rPr>
                <w:rStyle w:val="xref"/>
              </w:rPr>
              <w:t>)</w:t>
            </w:r>
          </w:p>
        </w:tc>
        <w:tc>
          <w:tcPr>
            <w:tcW w:w="147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5A66AC6" w14:textId="77777777" w:rsidR="00BB2D6C" w:rsidRDefault="001C7630">
            <w:pPr>
              <w:pStyle w:val="td2"/>
            </w:pPr>
            <w:r>
              <w:t> </w:t>
            </w:r>
          </w:p>
        </w:tc>
      </w:tr>
      <w:tr w:rsidR="00BB2D6C" w14:paraId="7060B927" w14:textId="77777777">
        <w:tc>
          <w:tcPr>
            <w:tcW w:w="60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A546D1A" w14:textId="77777777" w:rsidR="00BB2D6C" w:rsidRDefault="001C7630">
            <w:pPr>
              <w:pStyle w:val="td2"/>
            </w:pPr>
            <w:r>
              <w:rPr>
                <w:rStyle w:val="xref"/>
              </w:rPr>
              <w:t xml:space="preserve">Remove the Installer (page </w:t>
            </w:r>
            <w:r>
              <w:fldChar w:fldCharType="begin"/>
            </w:r>
            <w:r>
              <w:instrText xml:space="preserve"> PAGEREF -644257934 \h  \* MERGEFORMAT </w:instrText>
            </w:r>
            <w:r>
              <w:fldChar w:fldCharType="separate"/>
            </w:r>
            <w:r>
              <w:rPr>
                <w:rStyle w:val="xref"/>
              </w:rPr>
              <w:t>47</w:t>
            </w:r>
            <w:r>
              <w:rPr>
                <w:rStyle w:val="xref"/>
              </w:rPr>
              <w:fldChar w:fldCharType="end"/>
            </w:r>
            <w:r>
              <w:rPr>
                <w:rStyle w:val="xref"/>
              </w:rPr>
              <w:t>)</w:t>
            </w:r>
          </w:p>
        </w:tc>
        <w:tc>
          <w:tcPr>
            <w:tcW w:w="147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3EA58E3" w14:textId="77777777" w:rsidR="00BB2D6C" w:rsidRDefault="001C7630">
            <w:pPr>
              <w:pStyle w:val="td2"/>
            </w:pPr>
            <w:r>
              <w:t> </w:t>
            </w:r>
          </w:p>
        </w:tc>
      </w:tr>
      <w:tr w:rsidR="00BB2D6C" w14:paraId="76D55C1D" w14:textId="77777777">
        <w:tc>
          <w:tcPr>
            <w:tcW w:w="60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9AC1251" w14:textId="77777777" w:rsidR="00BB2D6C" w:rsidRDefault="001C7630">
            <w:pPr>
              <w:pStyle w:val="td2"/>
            </w:pPr>
            <w:r>
              <w:rPr>
                <w:rStyle w:val="xref"/>
              </w:rPr>
              <w:t xml:space="preserve">Determination Roles (page </w:t>
            </w:r>
            <w:r>
              <w:fldChar w:fldCharType="begin"/>
            </w:r>
            <w:r>
              <w:instrText xml:space="preserve"> PAGEREF 59083715 \h  \* MERGEFORMAT </w:instrText>
            </w:r>
            <w:r>
              <w:fldChar w:fldCharType="separate"/>
            </w:r>
            <w:r>
              <w:rPr>
                <w:rStyle w:val="xref"/>
              </w:rPr>
              <w:t>48</w:t>
            </w:r>
            <w:r>
              <w:rPr>
                <w:rStyle w:val="xref"/>
              </w:rPr>
              <w:fldChar w:fldCharType="end"/>
            </w:r>
            <w:r>
              <w:rPr>
                <w:rStyle w:val="xref"/>
              </w:rPr>
              <w:t>)</w:t>
            </w:r>
          </w:p>
        </w:tc>
        <w:tc>
          <w:tcPr>
            <w:tcW w:w="147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9477EB9" w14:textId="77777777" w:rsidR="00BB2D6C" w:rsidRDefault="001C7630">
            <w:pPr>
              <w:pStyle w:val="td2"/>
            </w:pPr>
            <w:r>
              <w:t> </w:t>
            </w:r>
          </w:p>
        </w:tc>
      </w:tr>
      <w:tr w:rsidR="00BB2D6C" w14:paraId="52091118" w14:textId="77777777">
        <w:tc>
          <w:tcPr>
            <w:tcW w:w="60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23BCDBA" w14:textId="77777777" w:rsidR="00BB2D6C" w:rsidRDefault="001C7630">
            <w:pPr>
              <w:pStyle w:val="td2"/>
            </w:pPr>
            <w:r>
              <w:rPr>
                <w:rStyle w:val="xref"/>
              </w:rPr>
              <w:t xml:space="preserve">Determination Configuration Parameter (page </w:t>
            </w:r>
            <w:r>
              <w:fldChar w:fldCharType="begin"/>
            </w:r>
            <w:r>
              <w:instrText xml:space="preserve"> PAGEREF 1712030125 \h  \* MERGEFORMAT </w:instrText>
            </w:r>
            <w:r>
              <w:fldChar w:fldCharType="separate"/>
            </w:r>
            <w:r>
              <w:rPr>
                <w:rStyle w:val="xref"/>
              </w:rPr>
              <w:t>54</w:t>
            </w:r>
            <w:r>
              <w:rPr>
                <w:rStyle w:val="xref"/>
              </w:rPr>
              <w:fldChar w:fldCharType="end"/>
            </w:r>
            <w:r>
              <w:rPr>
                <w:rStyle w:val="xref"/>
              </w:rPr>
              <w:t>)</w:t>
            </w:r>
          </w:p>
        </w:tc>
        <w:tc>
          <w:tcPr>
            <w:tcW w:w="147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B5048E2" w14:textId="77777777" w:rsidR="00BB2D6C" w:rsidRDefault="001C7630">
            <w:pPr>
              <w:pStyle w:val="td2"/>
            </w:pPr>
            <w:r>
              <w:t> </w:t>
            </w:r>
          </w:p>
        </w:tc>
      </w:tr>
      <w:tr w:rsidR="00BB2D6C" w14:paraId="20C4D237" w14:textId="77777777">
        <w:tc>
          <w:tcPr>
            <w:tcW w:w="601.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E19D76" w14:textId="77777777" w:rsidR="00BB2D6C" w:rsidRDefault="001C7630">
            <w:pPr>
              <w:pStyle w:val="td2"/>
            </w:pPr>
            <w:r>
              <w:rPr>
                <w:rStyle w:val="xref"/>
              </w:rPr>
              <w:t xml:space="preserve">Additional Configurations (page </w:t>
            </w:r>
            <w:r>
              <w:fldChar w:fldCharType="begin"/>
            </w:r>
            <w:r>
              <w:instrText xml:space="preserve"> PAGEREF 2026021470 \h  \* MERGEFORMAT </w:instrText>
            </w:r>
            <w:r>
              <w:fldChar w:fldCharType="separate"/>
            </w:r>
            <w:r>
              <w:rPr>
                <w:rStyle w:val="xref"/>
              </w:rPr>
              <w:t>55</w:t>
            </w:r>
            <w:r>
              <w:rPr>
                <w:rStyle w:val="xref"/>
              </w:rPr>
              <w:fldChar w:fldCharType="end"/>
            </w:r>
            <w:r>
              <w:rPr>
                <w:rStyle w:val="xref"/>
              </w:rPr>
              <w:t>)</w:t>
            </w:r>
          </w:p>
        </w:tc>
        <w:tc>
          <w:tcPr>
            <w:tcW w:w="147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A62863E" w14:textId="77777777" w:rsidR="00BB2D6C" w:rsidRDefault="001C7630">
            <w:pPr>
              <w:pStyle w:val="td2"/>
            </w:pPr>
            <w:r>
              <w:t> </w:t>
            </w:r>
          </w:p>
        </w:tc>
      </w:tr>
      <w:tr w:rsidR="00BB2D6C" w14:paraId="766C5F02" w14:textId="77777777">
        <w:tc>
          <w:tcPr>
            <w:tcW w:w="601.50pt" w:type="dxa"/>
            <w:tcBorders>
              <w:top w:val="single" w:sz="6" w:space="0" w:color="404040"/>
              <w:end w:val="single" w:sz="6" w:space="0" w:color="404040"/>
            </w:tcBorders>
            <w:tcMar>
              <w:top w:w="5pt" w:type="dxa"/>
              <w:start w:w="3.75pt" w:type="dxa"/>
              <w:bottom w:w="5pt" w:type="dxa"/>
              <w:end w:w="3.75pt" w:type="dxa"/>
            </w:tcMar>
          </w:tcPr>
          <w:p w14:paraId="39C14BB7" w14:textId="77777777" w:rsidR="00BB2D6C" w:rsidRDefault="001C7630">
            <w:pPr>
              <w:pStyle w:val="td2"/>
            </w:pPr>
            <w:r>
              <w:rPr>
                <w:rStyle w:val="xref"/>
              </w:rPr>
              <w:t xml:space="preserve">Data File Integrator (page </w:t>
            </w:r>
            <w:r>
              <w:fldChar w:fldCharType="begin"/>
            </w:r>
            <w:r>
              <w:instrText xml:space="preserve"> PAGEREF -1392896444 \h  \* MERGEFORMAT </w:instrText>
            </w:r>
            <w:r>
              <w:fldChar w:fldCharType="separate"/>
            </w:r>
            <w:r>
              <w:rPr>
                <w:rStyle w:val="xref"/>
              </w:rPr>
              <w:t>56</w:t>
            </w:r>
            <w:r>
              <w:rPr>
                <w:rStyle w:val="xref"/>
              </w:rPr>
              <w:fldChar w:fldCharType="end"/>
            </w:r>
            <w:r>
              <w:rPr>
                <w:rStyle w:val="xref"/>
              </w:rPr>
              <w:t>)</w:t>
            </w:r>
          </w:p>
        </w:tc>
        <w:tc>
          <w:tcPr>
            <w:tcW w:w="147pt" w:type="dxa"/>
            <w:tcBorders>
              <w:top w:val="single" w:sz="6" w:space="0" w:color="404040"/>
              <w:start w:val="single" w:sz="6" w:space="0" w:color="404040"/>
            </w:tcBorders>
            <w:tcMar>
              <w:top w:w="5pt" w:type="dxa"/>
              <w:start w:w="3.75pt" w:type="dxa"/>
              <w:bottom w:w="5pt" w:type="dxa"/>
              <w:end w:w="3.75pt" w:type="dxa"/>
            </w:tcMar>
          </w:tcPr>
          <w:p w14:paraId="47828D1D" w14:textId="77777777" w:rsidR="00BB2D6C" w:rsidRDefault="001C7630">
            <w:pPr>
              <w:pStyle w:val="td2"/>
            </w:pPr>
            <w:r>
              <w:t> </w:t>
            </w:r>
          </w:p>
        </w:tc>
      </w:tr>
    </w:tbl>
    <w:p w14:paraId="3685C8E3" w14:textId="77777777" w:rsidR="00BB2D6C" w:rsidRDefault="00BB2D6C">
      <w:pPr>
        <w:spacing w:after="16pt"/>
      </w:pPr>
    </w:p>
    <w:p w14:paraId="45787B5D" w14:textId="77777777" w:rsidR="00BB2D6C" w:rsidRDefault="00BB2D6C">
      <w:pPr>
        <w:sectPr w:rsidR="00BB2D6C">
          <w:headerReference w:type="even" r:id="rId37"/>
          <w:headerReference w:type="default" r:id="rId38"/>
          <w:footerReference w:type="even" r:id="rId39"/>
          <w:footerReference w:type="default" r:id="rId40"/>
          <w:headerReference w:type="first" r:id="rId41"/>
          <w:footerReference w:type="first" r:id="rId42"/>
          <w:pgSz w:w="612pt" w:h="792pt"/>
          <w:pgMar w:top="108pt" w:right="42pt" w:bottom="81pt" w:left="42.75pt" w:header="27.75pt" w:footer="36.75pt" w:gutter="0pt"/>
          <w:pgNumType w:start="1"/>
          <w:cols w:space="36pt"/>
          <w:titlePg/>
        </w:sectPr>
      </w:pPr>
    </w:p>
    <w:p w14:paraId="3A2182E4" w14:textId="77777777" w:rsidR="00BB2D6C" w:rsidRDefault="001C7630">
      <w:pPr>
        <w:pStyle w:val="h1"/>
      </w:pPr>
      <w:bookmarkStart w:id="37" w:name="_Toc256000063"/>
      <w:bookmarkStart w:id="38" w:name="_Toc256000011"/>
      <w:r>
        <w:lastRenderedPageBreak/>
        <w:t>Prerequisites</w:t>
      </w:r>
      <w:bookmarkEnd w:id="37"/>
      <w:bookmarkEnd w:id="38"/>
    </w:p>
    <w:p w14:paraId="32A73215" w14:textId="77777777" w:rsidR="00BB2D6C" w:rsidRDefault="001C7630">
      <w:pPr>
        <w:pStyle w:val="p1"/>
      </w:pPr>
      <w:r>
        <w:t>Complete the following tasks before you install and configure Certificate Manager.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4EC88281" w14:textId="77777777">
        <w:trPr>
          <w:cantSplit/>
          <w:trHeight w:val="480"/>
        </w:trPr>
        <w:tc>
          <w:tcPr>
            <w:tcW w:w="0pt" w:type="dxa"/>
            <w:tcBorders>
              <w:start w:val="single" w:sz="18" w:space="10" w:color="FA6400"/>
            </w:tcBorders>
            <w:tcMar>
              <w:top w:w="0pt" w:type="dxa"/>
              <w:start w:w="10.50pt" w:type="dxa"/>
              <w:bottom w:w="0pt" w:type="dxa"/>
              <w:end w:w="0pt" w:type="dxa"/>
            </w:tcMar>
          </w:tcPr>
          <w:p w14:paraId="53390D85" w14:textId="77777777" w:rsidR="00BB2D6C" w:rsidRDefault="001C7630">
            <w:pPr>
              <w:pStyle w:val="p4"/>
            </w:pPr>
            <w:r>
              <w:t>Certificate Manager requires a working installation of Determination 5.6.2.4 or higher.</w:t>
            </w:r>
            <w:r>
              <w:br/>
            </w:r>
          </w:p>
        </w:tc>
      </w:tr>
    </w:tbl>
    <w:p w14:paraId="7D436ADF" w14:textId="77777777" w:rsidR="00BB2D6C" w:rsidRDefault="00BB2D6C"/>
    <w:tbl>
      <w:tblPr>
        <w:tblW w:w="100.0%" w:type="pct"/>
        <w:tblInd w:w="18pt" w:type="dxa"/>
        <w:tblLook w:firstRow="1" w:lastRow="0" w:firstColumn="1" w:lastColumn="0" w:noHBand="0" w:noVBand="1"/>
      </w:tblPr>
      <w:tblGrid>
        <w:gridCol w:w="10545"/>
      </w:tblGrid>
      <w:tr w:rsidR="00BB2D6C" w14:paraId="027C053F" w14:textId="77777777">
        <w:tc>
          <w:tcPr>
            <w:tcW w:w="0pt" w:type="dxa"/>
          </w:tcPr>
          <w:p w14:paraId="1E67EF50" w14:textId="77777777" w:rsidR="00BB2D6C" w:rsidRDefault="001C7630">
            <w:pPr>
              <w:pStyle w:val="p1"/>
            </w:pPr>
            <w:hyperlink w:anchor="_Ref-1644101640" w:history="1">
              <w:r>
                <w:rPr>
                  <w:color w:val="0099C4"/>
                  <w:u w:val="single"/>
                </w:rPr>
                <w:t>Review System Requirements</w:t>
              </w:r>
            </w:hyperlink>
          </w:p>
          <w:p w14:paraId="1454A51C" w14:textId="77777777" w:rsidR="00BB2D6C" w:rsidRDefault="001C7630">
            <w:pPr>
              <w:pStyle w:val="p1"/>
            </w:pPr>
            <w:hyperlink w:anchor="_Ref1998944573" w:history="1">
              <w:r>
                <w:rPr>
                  <w:color w:val="0099C4"/>
                  <w:u w:val="single"/>
                </w:rPr>
                <w:t>Gather Administrative Information</w:t>
              </w:r>
            </w:hyperlink>
          </w:p>
          <w:p w14:paraId="0E4EDCDF" w14:textId="77777777" w:rsidR="00BB2D6C" w:rsidRDefault="001C7630">
            <w:pPr>
              <w:pStyle w:val="p1"/>
            </w:pPr>
            <w:hyperlink w:anchor="_Ref-2075350855" w:history="1">
              <w:r>
                <w:rPr>
                  <w:color w:val="0099C4"/>
                  <w:u w:val="single"/>
                </w:rPr>
                <w:t>Download the Software</w:t>
              </w:r>
            </w:hyperlink>
          </w:p>
        </w:tc>
      </w:tr>
    </w:tbl>
    <w:p w14:paraId="6AE1F822" w14:textId="77777777" w:rsidR="00BB2D6C" w:rsidRDefault="001C7630">
      <w:pPr>
        <w:pStyle w:val="h2"/>
      </w:pPr>
      <w:bookmarkStart w:id="39" w:name="_Toc256000064"/>
      <w:bookmarkStart w:id="40" w:name="_Toc256000012"/>
      <w:bookmarkStart w:id="41" w:name="_Ref-1644101640"/>
      <w:r>
        <w:t>Review System Requirements</w:t>
      </w:r>
      <w:bookmarkEnd w:id="39"/>
      <w:bookmarkEnd w:id="40"/>
    </w:p>
    <w:bookmarkEnd w:id="41"/>
    <w:p w14:paraId="79F91DAC" w14:textId="77777777" w:rsidR="00BB2D6C" w:rsidRDefault="001C7630">
      <w:pPr>
        <w:pStyle w:val="p1"/>
      </w:pPr>
      <w:r>
        <w:t>ONESOURCE Certificate Manager has detailed requirements for the following:</w:t>
      </w:r>
    </w:p>
    <w:p w14:paraId="64F440D9" w14:textId="77777777" w:rsidR="00BB2D6C" w:rsidRDefault="001C7630">
      <w:pPr>
        <w:pStyle w:val="li"/>
        <w:numPr>
          <w:ilvl w:val="0"/>
          <w:numId w:val="7"/>
        </w:numPr>
        <w:spacing w:before="16pt"/>
      </w:pPr>
      <w:r>
        <w:t>Computer hardware</w:t>
      </w:r>
    </w:p>
    <w:p w14:paraId="0968BE4B" w14:textId="77777777" w:rsidR="00BB2D6C" w:rsidRDefault="001C7630">
      <w:pPr>
        <w:pStyle w:val="li"/>
        <w:numPr>
          <w:ilvl w:val="0"/>
          <w:numId w:val="7"/>
        </w:numPr>
      </w:pPr>
      <w:r>
        <w:t>Operating system</w:t>
      </w:r>
    </w:p>
    <w:p w14:paraId="12590795" w14:textId="77777777" w:rsidR="00BB2D6C" w:rsidRDefault="001C7630">
      <w:pPr>
        <w:pStyle w:val="li"/>
        <w:numPr>
          <w:ilvl w:val="0"/>
          <w:numId w:val="7"/>
        </w:numPr>
      </w:pPr>
      <w:r>
        <w:t>Database</w:t>
      </w:r>
    </w:p>
    <w:p w14:paraId="7C84ABC7" w14:textId="77777777" w:rsidR="00BB2D6C" w:rsidRDefault="001C7630">
      <w:pPr>
        <w:pStyle w:val="li"/>
        <w:numPr>
          <w:ilvl w:val="0"/>
          <w:numId w:val="7"/>
        </w:numPr>
        <w:spacing w:after="16pt"/>
      </w:pPr>
      <w:r>
        <w:t>Application server/web container</w:t>
      </w:r>
    </w:p>
    <w:p w14:paraId="08BEEA88" w14:textId="77777777" w:rsidR="00BB2D6C" w:rsidRDefault="001C7630">
      <w:pPr>
        <w:pStyle w:val="p1"/>
      </w:pPr>
      <w:r>
        <w:t xml:space="preserve">To confirm you are using supported components, review platform support and product support lifecycle information listed in the </w:t>
      </w:r>
      <w:hyperlink r:id="rId43" w:history="1">
        <w:r>
          <w:rPr>
            <w:color w:val="0099C4"/>
            <w:u w:val="single"/>
          </w:rPr>
          <w:t>ONESOURCE Customer Center</w:t>
        </w:r>
      </w:hyperlink>
      <w:r>
        <w:t>.</w:t>
      </w:r>
    </w:p>
    <w:p w14:paraId="1F3812FD" w14:textId="77777777" w:rsidR="00BB2D6C" w:rsidRDefault="001C7630">
      <w:pPr>
        <w:pStyle w:val="h2"/>
      </w:pPr>
      <w:bookmarkStart w:id="42" w:name="_Toc256000065"/>
      <w:bookmarkStart w:id="43" w:name="_Toc256000013"/>
      <w:bookmarkStart w:id="44" w:name="_Ref1998944573"/>
      <w:r>
        <w:t>Gather Administrative Information</w:t>
      </w:r>
      <w:bookmarkEnd w:id="42"/>
      <w:bookmarkEnd w:id="43"/>
    </w:p>
    <w:bookmarkEnd w:id="44"/>
    <w:p w14:paraId="453D3480" w14:textId="77777777" w:rsidR="00BB2D6C" w:rsidRDefault="001C7630">
      <w:pPr>
        <w:pStyle w:val="p1"/>
      </w:pPr>
      <w:r>
        <w:t>Before installing Certificate Manager, record your administrative information below:</w:t>
      </w:r>
    </w:p>
    <w:p w14:paraId="5813DC01"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213"/>
        <w:gridCol w:w="3226"/>
        <w:gridCol w:w="4090"/>
      </w:tblGrid>
      <w:tr w:rsidR="00BB2D6C" w14:paraId="4617DC49" w14:textId="77777777">
        <w:trPr>
          <w:tblHeader/>
        </w:trPr>
        <w:tc>
          <w:tcPr>
            <w:tcW w:w="204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0CEBF379" w14:textId="77777777" w:rsidR="00BB2D6C" w:rsidRDefault="001C7630">
            <w:pPr>
              <w:pStyle w:val="p5"/>
            </w:pPr>
            <w:r>
              <w:t>Type</w:t>
            </w:r>
          </w:p>
        </w:tc>
        <w:tc>
          <w:tcPr>
            <w:tcW w:w="204.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52E82C04" w14:textId="77777777" w:rsidR="00BB2D6C" w:rsidRDefault="001C7630">
            <w:pPr>
              <w:pStyle w:val="p5"/>
            </w:pPr>
            <w:r>
              <w:t>Where to Find</w:t>
            </w:r>
          </w:p>
        </w:tc>
        <w:tc>
          <w:tcPr>
            <w:tcW w:w="260.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2FED8519" w14:textId="77777777" w:rsidR="00BB2D6C" w:rsidRDefault="001C7630">
            <w:pPr>
              <w:pStyle w:val="p5"/>
            </w:pPr>
            <w:r>
              <w:t>Your Values</w:t>
            </w:r>
          </w:p>
        </w:tc>
      </w:tr>
      <w:tr w:rsidR="00BB2D6C" w14:paraId="161F1F37"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C6AABF2" w14:textId="77777777" w:rsidR="00BB2D6C" w:rsidRDefault="001C7630">
            <w:pPr>
              <w:pStyle w:val="td2"/>
            </w:pPr>
            <w:r>
              <w:t>Customer Center credentials</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3532B12" w14:textId="77777777" w:rsidR="00BB2D6C" w:rsidRDefault="001C7630">
            <w:pPr>
              <w:pStyle w:val="td2"/>
            </w:pPr>
            <w:r>
              <w:t>Thomson Reuters Customer Support</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8A8284E" w14:textId="77777777" w:rsidR="00BB2D6C" w:rsidRDefault="001C7630">
            <w:pPr>
              <w:pStyle w:val="td2"/>
            </w:pPr>
            <w:r>
              <w:t> </w:t>
            </w:r>
          </w:p>
        </w:tc>
      </w:tr>
      <w:tr w:rsidR="00BB2D6C" w14:paraId="4574A2A4"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2FD4384" w14:textId="77777777" w:rsidR="00BB2D6C" w:rsidRDefault="001C7630">
            <w:pPr>
              <w:pStyle w:val="td2"/>
            </w:pPr>
            <w:r>
              <w:lastRenderedPageBreak/>
              <w:t>Server name and port for your Certificate Manager database </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914042F" w14:textId="77777777" w:rsidR="00BB2D6C" w:rsidRDefault="001C7630">
            <w:pPr>
              <w:pStyle w:val="td2"/>
            </w:pPr>
            <w:r>
              <w:t>Your Database Administrator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FF141C2" w14:textId="77777777" w:rsidR="00BB2D6C" w:rsidRDefault="001C7630">
            <w:pPr>
              <w:pStyle w:val="td2"/>
            </w:pPr>
            <w:r>
              <w:t> </w:t>
            </w:r>
          </w:p>
        </w:tc>
      </w:tr>
      <w:tr w:rsidR="00BB2D6C" w14:paraId="62B45B8C"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6904E63" w14:textId="77777777" w:rsidR="00BB2D6C" w:rsidRDefault="001C7630">
            <w:pPr>
              <w:pStyle w:val="td2"/>
            </w:pPr>
            <w:r>
              <w:t>Service or instance name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91BF985" w14:textId="77777777" w:rsidR="00BB2D6C" w:rsidRDefault="001C7630">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14016B8" w14:textId="77777777" w:rsidR="00BB2D6C" w:rsidRDefault="001C7630">
            <w:pPr>
              <w:pStyle w:val="td2"/>
            </w:pPr>
            <w:r>
              <w:t> </w:t>
            </w:r>
          </w:p>
        </w:tc>
      </w:tr>
      <w:tr w:rsidR="00BB2D6C" w14:paraId="2701E009"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C28E75F" w14:textId="77777777" w:rsidR="00BB2D6C" w:rsidRDefault="001C7630">
            <w:pPr>
              <w:pStyle w:val="td2"/>
            </w:pPr>
            <w:r>
              <w:t>Administrative credentials for your Certificate Manager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840F55E" w14:textId="77777777" w:rsidR="00BB2D6C" w:rsidRDefault="001C7630">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F11C00F" w14:textId="77777777" w:rsidR="00BB2D6C" w:rsidRDefault="001C7630">
            <w:pPr>
              <w:pStyle w:val="td2"/>
            </w:pPr>
            <w:r>
              <w:t> </w:t>
            </w:r>
          </w:p>
        </w:tc>
      </w:tr>
      <w:tr w:rsidR="00BB2D6C" w14:paraId="4A0F3152"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DFC71EB" w14:textId="77777777" w:rsidR="00BB2D6C" w:rsidRDefault="001C7630">
            <w:pPr>
              <w:pStyle w:val="td2"/>
            </w:pPr>
            <w:r>
              <w:t>Server name and port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AB0423" w14:textId="77777777" w:rsidR="00BB2D6C" w:rsidRDefault="001C7630">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3CA7C4B" w14:textId="77777777" w:rsidR="00BB2D6C" w:rsidRDefault="001C7630">
            <w:pPr>
              <w:pStyle w:val="td2"/>
            </w:pPr>
            <w:r>
              <w:t> </w:t>
            </w:r>
          </w:p>
        </w:tc>
      </w:tr>
      <w:tr w:rsidR="00BB2D6C" w14:paraId="16EDA5C5"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3E3FC18" w14:textId="77777777" w:rsidR="00BB2D6C" w:rsidRDefault="001C7630">
            <w:pPr>
              <w:pStyle w:val="td2"/>
            </w:pPr>
            <w:r>
              <w:t>Service or instance name for your Determination database</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C4AEE60" w14:textId="77777777" w:rsidR="00BB2D6C" w:rsidRDefault="001C7630">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1A7A18F" w14:textId="77777777" w:rsidR="00BB2D6C" w:rsidRDefault="001C7630">
            <w:pPr>
              <w:pStyle w:val="td2"/>
            </w:pPr>
            <w:r>
              <w:t> </w:t>
            </w:r>
          </w:p>
        </w:tc>
      </w:tr>
      <w:tr w:rsidR="00BB2D6C" w14:paraId="57FCE100"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5FD4099" w14:textId="77777777" w:rsidR="00BB2D6C" w:rsidRDefault="001C7630">
            <w:pPr>
              <w:pStyle w:val="td2"/>
            </w:pPr>
            <w:r>
              <w:t>Tax user credentials for your Determination database (for example, SBXTAX)</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FA3FE3E" w14:textId="77777777" w:rsidR="00BB2D6C" w:rsidRDefault="001C7630">
            <w:pPr>
              <w:pStyle w:val="td2"/>
            </w:pPr>
            <w:r>
              <w:t>Your DBA</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15D6BC9" w14:textId="77777777" w:rsidR="00BB2D6C" w:rsidRDefault="001C7630">
            <w:pPr>
              <w:pStyle w:val="td2"/>
            </w:pPr>
            <w:r>
              <w:t> </w:t>
            </w:r>
          </w:p>
        </w:tc>
      </w:tr>
      <w:tr w:rsidR="00BB2D6C" w14:paraId="62C0B079" w14:textId="77777777">
        <w:tc>
          <w:tcPr>
            <w:tcW w:w="204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B5094D2" w14:textId="77777777" w:rsidR="00BB2D6C" w:rsidRDefault="001C7630">
            <w:pPr>
              <w:pStyle w:val="td2"/>
            </w:pPr>
            <w:r>
              <w:t>Server name and port for your Certificate Manager application server or web container</w:t>
            </w:r>
          </w:p>
        </w:tc>
        <w:tc>
          <w:tcPr>
            <w:tcW w:w="20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D69EB44" w14:textId="77777777" w:rsidR="00BB2D6C" w:rsidRDefault="001C7630">
            <w:pPr>
              <w:pStyle w:val="td2"/>
            </w:pPr>
            <w:r>
              <w:t>Your application server administrator</w:t>
            </w:r>
          </w:p>
        </w:tc>
        <w:tc>
          <w:tcPr>
            <w:tcW w:w="260.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3738BA2" w14:textId="77777777" w:rsidR="00BB2D6C" w:rsidRDefault="001C7630">
            <w:pPr>
              <w:pStyle w:val="td2"/>
            </w:pPr>
            <w:r>
              <w:t> </w:t>
            </w:r>
          </w:p>
        </w:tc>
      </w:tr>
      <w:tr w:rsidR="00BB2D6C" w14:paraId="733357DB" w14:textId="77777777">
        <w:tc>
          <w:tcPr>
            <w:tcW w:w="204pt" w:type="dxa"/>
            <w:tcBorders>
              <w:top w:val="single" w:sz="6" w:space="0" w:color="404040"/>
              <w:end w:val="single" w:sz="6" w:space="0" w:color="404040"/>
            </w:tcBorders>
            <w:tcMar>
              <w:top w:w="5pt" w:type="dxa"/>
              <w:start w:w="3.75pt" w:type="dxa"/>
              <w:bottom w:w="5pt" w:type="dxa"/>
              <w:end w:w="3.75pt" w:type="dxa"/>
            </w:tcMar>
          </w:tcPr>
          <w:p w14:paraId="153EFE02" w14:textId="77777777" w:rsidR="00BB2D6C" w:rsidRDefault="001C7630">
            <w:pPr>
              <w:pStyle w:val="td2"/>
            </w:pPr>
            <w:r>
              <w:t>Determination URL</w:t>
            </w:r>
          </w:p>
        </w:tc>
        <w:tc>
          <w:tcPr>
            <w:tcW w:w="20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CA3435B" w14:textId="77777777" w:rsidR="00BB2D6C" w:rsidRDefault="001C7630">
            <w:pPr>
              <w:pStyle w:val="td2"/>
            </w:pPr>
            <w:r>
              <w:t>Your Determination administrator</w:t>
            </w:r>
          </w:p>
        </w:tc>
        <w:tc>
          <w:tcPr>
            <w:tcW w:w="260.25pt" w:type="dxa"/>
            <w:tcBorders>
              <w:top w:val="single" w:sz="6" w:space="0" w:color="404040"/>
              <w:start w:val="single" w:sz="6" w:space="0" w:color="404040"/>
            </w:tcBorders>
            <w:tcMar>
              <w:top w:w="5pt" w:type="dxa"/>
              <w:start w:w="3.75pt" w:type="dxa"/>
              <w:bottom w:w="5pt" w:type="dxa"/>
              <w:end w:w="3.75pt" w:type="dxa"/>
            </w:tcMar>
          </w:tcPr>
          <w:p w14:paraId="0E5BCF7B" w14:textId="77777777" w:rsidR="00BB2D6C" w:rsidRDefault="001C7630">
            <w:pPr>
              <w:pStyle w:val="td2"/>
            </w:pPr>
            <w:r>
              <w:t> </w:t>
            </w:r>
          </w:p>
        </w:tc>
      </w:tr>
    </w:tbl>
    <w:p w14:paraId="13BE52EA" w14:textId="77777777" w:rsidR="00BB2D6C" w:rsidRDefault="00BB2D6C">
      <w:pPr>
        <w:spacing w:after="16pt"/>
      </w:pPr>
    </w:p>
    <w:p w14:paraId="077F9348" w14:textId="77777777" w:rsidR="00BB2D6C" w:rsidRDefault="001C7630">
      <w:pPr>
        <w:pStyle w:val="h2"/>
      </w:pPr>
      <w:bookmarkStart w:id="45" w:name="_Toc256000066"/>
      <w:bookmarkStart w:id="46" w:name="_Toc256000014"/>
      <w:bookmarkStart w:id="47" w:name="_Ref-2075350855"/>
      <w:r>
        <w:t>Download the Software</w:t>
      </w:r>
      <w:bookmarkEnd w:id="45"/>
      <w:bookmarkEnd w:id="46"/>
    </w:p>
    <w:bookmarkEnd w:id="47"/>
    <w:p w14:paraId="4441F471" w14:textId="77777777" w:rsidR="00BB2D6C" w:rsidRDefault="001C7630">
      <w:pPr>
        <w:pStyle w:val="p1"/>
      </w:pPr>
      <w:r>
        <w:t xml:space="preserve">Download Certificate Manager from the </w:t>
      </w:r>
      <w:hyperlink r:id="rId44" w:history="1">
        <w:r>
          <w:rPr>
            <w:color w:val="0099C4"/>
            <w:u w:val="single"/>
          </w:rPr>
          <w:t>ONESOURCE Customer Center</w:t>
        </w:r>
      </w:hyperlink>
      <w:r>
        <w:t>. If you plan to do bulk uploads of customers and certificates, also download Data File Integrator.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3643F100" w14:textId="77777777">
        <w:trPr>
          <w:cantSplit/>
          <w:trHeight w:val="480"/>
        </w:trPr>
        <w:tc>
          <w:tcPr>
            <w:tcW w:w="0pt" w:type="dxa"/>
            <w:tcBorders>
              <w:start w:val="single" w:sz="18" w:space="10" w:color="FA6400"/>
            </w:tcBorders>
            <w:tcMar>
              <w:top w:w="0pt" w:type="dxa"/>
              <w:start w:w="10.50pt" w:type="dxa"/>
              <w:bottom w:w="0pt" w:type="dxa"/>
              <w:end w:w="0pt" w:type="dxa"/>
            </w:tcMar>
          </w:tcPr>
          <w:p w14:paraId="314B713D" w14:textId="77777777" w:rsidR="00BB2D6C" w:rsidRDefault="001C7630">
            <w:pPr>
              <w:pStyle w:val="p4"/>
            </w:pPr>
            <w:r>
              <w:t xml:space="preserve">To install Certificate Manager, you must use a version of Oracle Java that is appropriate to your application server. See the </w:t>
            </w:r>
            <w:hyperlink r:id="rId45" w:history="1">
              <w:r>
                <w:rPr>
                  <w:color w:val="0099C4"/>
                  <w:u w:val="single"/>
                </w:rPr>
                <w:t>ONESOURCE Customer Center</w:t>
              </w:r>
            </w:hyperlink>
            <w:r>
              <w:t xml:space="preserve"> for additional information.</w:t>
            </w:r>
            <w:r>
              <w:br/>
            </w:r>
          </w:p>
        </w:tc>
      </w:tr>
    </w:tbl>
    <w:p w14:paraId="67815D8C" w14:textId="77777777" w:rsidR="00BB2D6C" w:rsidRDefault="001C7630">
      <w:pPr>
        <w:pStyle w:val="h3"/>
      </w:pPr>
      <w:bookmarkStart w:id="48" w:name="_Toc256000067"/>
      <w:bookmarkStart w:id="49" w:name="_Toc256000015"/>
      <w:r>
        <w:t>Certificate Manager</w:t>
      </w:r>
      <w:bookmarkEnd w:id="48"/>
      <w:bookmarkEnd w:id="49"/>
    </w:p>
    <w:p w14:paraId="68EEA7D0" w14:textId="77777777" w:rsidR="00BB2D6C" w:rsidRDefault="001C7630">
      <w:pPr>
        <w:pStyle w:val="p1"/>
      </w:pPr>
      <w:r>
        <w:t xml:space="preserve">Download Certificate Manager and </w:t>
      </w:r>
      <w:proofErr w:type="gramStart"/>
      <w:r>
        <w:t>a ONESOURCE</w:t>
      </w:r>
      <w:proofErr w:type="gramEnd"/>
      <w:r>
        <w:t xml:space="preserve"> forms file.</w:t>
      </w:r>
    </w:p>
    <w:p w14:paraId="26A8BC3E" w14:textId="77777777" w:rsidR="00BB2D6C" w:rsidRDefault="001C7630">
      <w:pPr>
        <w:pStyle w:val="li"/>
        <w:numPr>
          <w:ilvl w:val="0"/>
          <w:numId w:val="8"/>
        </w:numPr>
        <w:spacing w:before="16pt"/>
      </w:pPr>
      <w:r>
        <w:lastRenderedPageBreak/>
        <w:t xml:space="preserve">Log on to Customer Center by entering the </w:t>
      </w:r>
      <w:proofErr w:type="gramStart"/>
      <w:r>
        <w:t>user name</w:t>
      </w:r>
      <w:proofErr w:type="gramEnd"/>
      <w:r>
        <w:t xml:space="preserve"> and password assigned by Customer Support.</w:t>
      </w:r>
    </w:p>
    <w:p w14:paraId="324A5CA8" w14:textId="77777777" w:rsidR="00BB2D6C" w:rsidRDefault="001C7630">
      <w:pPr>
        <w:pStyle w:val="li"/>
        <w:numPr>
          <w:ilvl w:val="0"/>
          <w:numId w:val="8"/>
        </w:numPr>
      </w:pPr>
      <w:r>
        <w:t xml:space="preserve">Under </w:t>
      </w:r>
      <w:r>
        <w:rPr>
          <w:rStyle w:val="spanUIElement"/>
        </w:rPr>
        <w:t>Available Products</w:t>
      </w:r>
      <w:r>
        <w:t>, locate ONESOURCE Indirect Tax Certificate Manager.</w:t>
      </w:r>
    </w:p>
    <w:p w14:paraId="69D17378" w14:textId="77777777" w:rsidR="00BB2D6C" w:rsidRDefault="001C7630">
      <w:pPr>
        <w:pStyle w:val="li"/>
        <w:numPr>
          <w:ilvl w:val="0"/>
          <w:numId w:val="8"/>
        </w:numPr>
      </w:pPr>
      <w:r>
        <w:t xml:space="preserve">For </w:t>
      </w:r>
      <w:r>
        <w:rPr>
          <w:rStyle w:val="spanUIElement"/>
        </w:rPr>
        <w:t>Current Installed Version</w:t>
      </w:r>
      <w:r>
        <w:t xml:space="preserve">, select </w:t>
      </w:r>
      <w:r>
        <w:rPr>
          <w:rStyle w:val="spanUIElement"/>
        </w:rPr>
        <w:t>None</w:t>
      </w:r>
      <w:r>
        <w:t>.</w:t>
      </w:r>
    </w:p>
    <w:p w14:paraId="2347A5A7" w14:textId="77777777" w:rsidR="00BB2D6C" w:rsidRDefault="001C7630">
      <w:pPr>
        <w:pStyle w:val="li"/>
        <w:numPr>
          <w:ilvl w:val="0"/>
          <w:numId w:val="8"/>
        </w:numPr>
      </w:pPr>
      <w:r>
        <w:t xml:space="preserve">Click </w:t>
      </w:r>
      <w:proofErr w:type="gramStart"/>
      <w:r>
        <w:rPr>
          <w:rStyle w:val="spanUIElement"/>
        </w:rPr>
        <w:t>Download</w:t>
      </w:r>
      <w:r>
        <w:t>, and</w:t>
      </w:r>
      <w:proofErr w:type="gramEnd"/>
      <w:r>
        <w:t xml:space="preserve"> then save this file to a directory on the system hosting Certificate Manager or to a networked folder that can be accessed by that system.</w:t>
      </w:r>
    </w:p>
    <w:p w14:paraId="0EAAB018" w14:textId="77777777" w:rsidR="00BB2D6C" w:rsidRDefault="001C7630">
      <w:pPr>
        <w:pStyle w:val="li"/>
        <w:numPr>
          <w:ilvl w:val="0"/>
          <w:numId w:val="8"/>
        </w:numPr>
      </w:pPr>
      <w:r>
        <w:t xml:space="preserve">Unzip the </w:t>
      </w:r>
      <w:r>
        <w:rPr>
          <w:rStyle w:val="spanDocumentAndBookNames"/>
        </w:rPr>
        <w:t>ONESOURCEIDTCertificateManager_22xx.zip</w:t>
      </w:r>
      <w:r>
        <w:t xml:space="preserve"> file.</w:t>
      </w:r>
    </w:p>
    <w:p w14:paraId="45323394" w14:textId="77777777" w:rsidR="00BB2D6C" w:rsidRDefault="001C7630">
      <w:pPr>
        <w:pStyle w:val="li"/>
        <w:numPr>
          <w:ilvl w:val="0"/>
          <w:numId w:val="8"/>
        </w:numPr>
      </w:pPr>
      <w:r>
        <w:t xml:space="preserve">Back in the Customer Center, locate </w:t>
      </w:r>
      <w:r>
        <w:rPr>
          <w:rStyle w:val="spanUIElement"/>
        </w:rPr>
        <w:t>Certificate Manager Forms Content</w:t>
      </w:r>
      <w:r>
        <w:t xml:space="preserve"> under </w:t>
      </w:r>
      <w:r>
        <w:rPr>
          <w:rStyle w:val="spanUIElement"/>
        </w:rPr>
        <w:t>Available Products</w:t>
      </w:r>
      <w:r>
        <w:t>.</w:t>
      </w:r>
    </w:p>
    <w:p w14:paraId="31F18AB6" w14:textId="77777777" w:rsidR="00BB2D6C" w:rsidRDefault="001C7630">
      <w:pPr>
        <w:pStyle w:val="li"/>
        <w:numPr>
          <w:ilvl w:val="0"/>
          <w:numId w:val="8"/>
        </w:numPr>
      </w:pPr>
      <w:r>
        <w:t xml:space="preserve">For </w:t>
      </w:r>
      <w:r>
        <w:rPr>
          <w:rStyle w:val="spanUIElement"/>
        </w:rPr>
        <w:t>Current Installed Version</w:t>
      </w:r>
      <w:r>
        <w:t xml:space="preserve">, select </w:t>
      </w:r>
      <w:r>
        <w:rPr>
          <w:rStyle w:val="spanUIElement"/>
        </w:rPr>
        <w:t>None</w:t>
      </w:r>
      <w:r>
        <w:t>.</w:t>
      </w:r>
    </w:p>
    <w:p w14:paraId="1A6328B5" w14:textId="77777777" w:rsidR="00BB2D6C" w:rsidRDefault="001C7630">
      <w:pPr>
        <w:pStyle w:val="li"/>
        <w:numPr>
          <w:ilvl w:val="0"/>
          <w:numId w:val="8"/>
        </w:numPr>
        <w:spacing w:after="16pt"/>
      </w:pPr>
      <w:r>
        <w:t xml:space="preserve">Click </w:t>
      </w:r>
      <w:proofErr w:type="gramStart"/>
      <w:r>
        <w:rPr>
          <w:rStyle w:val="spanUIElement"/>
        </w:rPr>
        <w:t>Download</w:t>
      </w:r>
      <w:r>
        <w:t>, and</w:t>
      </w:r>
      <w:proofErr w:type="gramEnd"/>
      <w:r>
        <w:t xml:space="preserve"> then save the forms .zip file to the same location as the Certificate Manager software.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298ED216" w14:textId="77777777">
        <w:trPr>
          <w:cantSplit/>
          <w:trHeight w:val="480"/>
        </w:trPr>
        <w:tc>
          <w:tcPr>
            <w:tcW w:w="0pt" w:type="dxa"/>
            <w:tcBorders>
              <w:start w:val="single" w:sz="18" w:space="10" w:color="FA6400"/>
            </w:tcBorders>
            <w:tcMar>
              <w:top w:w="0pt" w:type="dxa"/>
              <w:start w:w="10.50pt" w:type="dxa"/>
              <w:bottom w:w="0pt" w:type="dxa"/>
              <w:end w:w="0pt" w:type="dxa"/>
            </w:tcMar>
          </w:tcPr>
          <w:p w14:paraId="691D7142" w14:textId="77777777" w:rsidR="00BB2D6C" w:rsidRDefault="001C7630">
            <w:pPr>
              <w:pStyle w:val="p4"/>
            </w:pPr>
            <w:r>
              <w:t>Do not unzip the forms content file.</w:t>
            </w:r>
            <w:r>
              <w:br/>
            </w:r>
          </w:p>
        </w:tc>
      </w:tr>
    </w:tbl>
    <w:p w14:paraId="671E590D" w14:textId="77777777" w:rsidR="00BB2D6C" w:rsidRDefault="001C7630">
      <w:pPr>
        <w:pStyle w:val="h3"/>
      </w:pPr>
      <w:bookmarkStart w:id="50" w:name="_Toc256000068"/>
      <w:bookmarkStart w:id="51" w:name="_Toc256000016"/>
      <w:r>
        <w:t>Data File Integrator</w:t>
      </w:r>
      <w:bookmarkEnd w:id="50"/>
      <w:bookmarkEnd w:id="51"/>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6A97DD59" w14:textId="77777777">
        <w:trPr>
          <w:cantSplit/>
          <w:trHeight w:val="480"/>
        </w:trPr>
        <w:tc>
          <w:tcPr>
            <w:tcW w:w="0pt" w:type="dxa"/>
            <w:tcBorders>
              <w:start w:val="single" w:sz="18" w:space="10" w:color="FA6400"/>
            </w:tcBorders>
            <w:tcMar>
              <w:top w:w="0pt" w:type="dxa"/>
              <w:start w:w="10.50pt" w:type="dxa"/>
              <w:bottom w:w="0pt" w:type="dxa"/>
              <w:end w:w="0pt" w:type="dxa"/>
            </w:tcMar>
          </w:tcPr>
          <w:p w14:paraId="124B375E" w14:textId="77777777" w:rsidR="00BB2D6C" w:rsidRDefault="001C7630">
            <w:pPr>
              <w:pStyle w:val="p4"/>
            </w:pPr>
            <w:r>
              <w:t>You can install Data File Integrator on the same computer as Certificate Manager, but it is best to keep them in separate application server instances. See the ONESOURCE Indirect Tax Data File Integrator Installation Guide for instructions about getting started.</w:t>
            </w:r>
            <w:r>
              <w:br/>
            </w:r>
          </w:p>
        </w:tc>
      </w:tr>
    </w:tbl>
    <w:p w14:paraId="5F13951E" w14:textId="77777777" w:rsidR="00BB2D6C" w:rsidRDefault="001C7630">
      <w:pPr>
        <w:pStyle w:val="li"/>
        <w:numPr>
          <w:ilvl w:val="0"/>
          <w:numId w:val="9"/>
        </w:numPr>
      </w:pPr>
      <w:r>
        <w:t xml:space="preserve">Continue in the Customer Center and locate Data File Integrator under </w:t>
      </w:r>
      <w:r>
        <w:rPr>
          <w:rStyle w:val="spanUIElement"/>
        </w:rPr>
        <w:t>Available Products</w:t>
      </w:r>
      <w:r>
        <w:t>.</w:t>
      </w:r>
    </w:p>
    <w:p w14:paraId="0D4C8E6C" w14:textId="77777777" w:rsidR="00BB2D6C" w:rsidRDefault="001C7630">
      <w:pPr>
        <w:pStyle w:val="li"/>
        <w:numPr>
          <w:ilvl w:val="0"/>
          <w:numId w:val="9"/>
        </w:numPr>
      </w:pPr>
      <w:r>
        <w:t xml:space="preserve">For </w:t>
      </w:r>
      <w:r>
        <w:rPr>
          <w:rStyle w:val="spanUIElement"/>
        </w:rPr>
        <w:t>Current Installed Version</w:t>
      </w:r>
      <w:r>
        <w:t xml:space="preserve">, select </w:t>
      </w:r>
      <w:r>
        <w:rPr>
          <w:rStyle w:val="spanUIElement"/>
        </w:rPr>
        <w:t>None</w:t>
      </w:r>
      <w:r>
        <w:t>.</w:t>
      </w:r>
    </w:p>
    <w:p w14:paraId="4D0075A3" w14:textId="77777777" w:rsidR="00BB2D6C" w:rsidRDefault="001C7630">
      <w:pPr>
        <w:pStyle w:val="li"/>
        <w:numPr>
          <w:ilvl w:val="0"/>
          <w:numId w:val="9"/>
        </w:numPr>
      </w:pPr>
      <w:r>
        <w:t xml:space="preserve">Click </w:t>
      </w:r>
      <w:proofErr w:type="gramStart"/>
      <w:r>
        <w:rPr>
          <w:rStyle w:val="spanUIElement"/>
        </w:rPr>
        <w:t>Download</w:t>
      </w:r>
      <w:r>
        <w:t>, and</w:t>
      </w:r>
      <w:proofErr w:type="gramEnd"/>
      <w:r>
        <w:t xml:space="preserve"> then save this file to a directory on the system hosting Data File Integrator or to a networked folder that can be accessed by that system.</w:t>
      </w:r>
    </w:p>
    <w:p w14:paraId="25ADD518" w14:textId="77777777" w:rsidR="00BB2D6C" w:rsidRDefault="001C7630">
      <w:pPr>
        <w:pStyle w:val="li"/>
        <w:numPr>
          <w:ilvl w:val="0"/>
          <w:numId w:val="9"/>
        </w:numPr>
        <w:spacing w:after="16pt"/>
      </w:pPr>
      <w:r>
        <w:t>Unzip Data File Integrator in a separate directory from Certificate Manager.</w:t>
      </w:r>
    </w:p>
    <w:p w14:paraId="18D4BC42" w14:textId="77777777" w:rsidR="00BB2D6C" w:rsidRDefault="00BB2D6C">
      <w:pPr>
        <w:sectPr w:rsidR="00BB2D6C">
          <w:headerReference w:type="even" r:id="rId46"/>
          <w:headerReference w:type="default" r:id="rId47"/>
          <w:footerReference w:type="even" r:id="rId48"/>
          <w:footerReference w:type="default" r:id="rId49"/>
          <w:headerReference w:type="first" r:id="rId50"/>
          <w:footerReference w:type="first" r:id="rId51"/>
          <w:pgSz w:w="612pt" w:h="792pt"/>
          <w:pgMar w:top="108pt" w:right="42pt" w:bottom="81pt" w:left="42.75pt" w:header="27.75pt" w:footer="36.75pt" w:gutter="0pt"/>
          <w:cols w:space="36pt"/>
          <w:titlePg/>
        </w:sectPr>
      </w:pPr>
    </w:p>
    <w:p w14:paraId="3446EED8" w14:textId="77777777" w:rsidR="00BB2D6C" w:rsidRDefault="001C7630">
      <w:pPr>
        <w:pStyle w:val="h1"/>
      </w:pPr>
      <w:bookmarkStart w:id="52" w:name="_Toc256000069"/>
      <w:bookmarkStart w:id="53" w:name="_Toc256000017"/>
      <w:proofErr w:type="gramStart"/>
      <w:r>
        <w:lastRenderedPageBreak/>
        <w:t>Configure</w:t>
      </w:r>
      <w:proofErr w:type="gramEnd"/>
      <w:r>
        <w:t xml:space="preserve"> the Database</w:t>
      </w:r>
      <w:bookmarkEnd w:id="52"/>
      <w:bookmarkEnd w:id="53"/>
    </w:p>
    <w:p w14:paraId="20459728" w14:textId="77777777" w:rsidR="00BB2D6C" w:rsidRDefault="001C7630">
      <w:pPr>
        <w:pStyle w:val="p1"/>
      </w:pPr>
      <w:r>
        <w:t xml:space="preserve">This guide covers the installation of </w:t>
      </w:r>
      <w:proofErr w:type="gramStart"/>
      <w:r>
        <w:t>Certificate</w:t>
      </w:r>
      <w:proofErr w:type="gramEnd"/>
      <w:r>
        <w:t xml:space="preserve"> Manager in the Oracle RDBMS. After you confirm that you are using the correct database version, review the following sections.</w:t>
      </w:r>
    </w:p>
    <w:p w14:paraId="28C4A656" w14:textId="77777777" w:rsidR="00BB2D6C" w:rsidRDefault="001C7630">
      <w:pPr>
        <w:pStyle w:val="h2"/>
      </w:pPr>
      <w:bookmarkStart w:id="54" w:name="_Toc256000070"/>
      <w:bookmarkStart w:id="55" w:name="_Toc256000018"/>
      <w:bookmarkStart w:id="56" w:name="1158115631"/>
      <w:r>
        <w:t>Set Database Initialization Parameters</w:t>
      </w:r>
      <w:bookmarkEnd w:id="54"/>
      <w:bookmarkEnd w:id="55"/>
    </w:p>
    <w:bookmarkEnd w:id="56"/>
    <w:p w14:paraId="1B2DEBB0" w14:textId="77777777" w:rsidR="00BB2D6C" w:rsidRDefault="001C7630">
      <w:pPr>
        <w:pStyle w:val="p1"/>
      </w:pPr>
      <w:r>
        <w:t>Ensure that your database has appropriate initialization parameters before you start the Certificate Manager installation. Contact Oracle if you need assistance setting these parameters in your environment.</w:t>
      </w:r>
    </w:p>
    <w:p w14:paraId="4BB78C7D" w14:textId="77777777" w:rsidR="00BB2D6C" w:rsidRDefault="001C7630">
      <w:pPr>
        <w:pStyle w:val="h2"/>
      </w:pPr>
      <w:bookmarkStart w:id="57" w:name="_Toc256000071"/>
      <w:bookmarkStart w:id="58" w:name="_Toc256000019"/>
      <w:bookmarkStart w:id="59" w:name="-659937758"/>
      <w:r>
        <w:t>Set Database Character Set</w:t>
      </w:r>
      <w:bookmarkEnd w:id="57"/>
      <w:bookmarkEnd w:id="58"/>
    </w:p>
    <w:bookmarkEnd w:id="59"/>
    <w:p w14:paraId="5B95712C" w14:textId="77777777" w:rsidR="00BB2D6C" w:rsidRDefault="001C7630">
      <w:pPr>
        <w:pStyle w:val="p1"/>
      </w:pPr>
      <w:r>
        <w:t>Configure the database to use a UTF8-compatible database character set. Optimize the handling of multi-byte characters by using the national character set AL16UTF16 (default). You need to either install or upgrade the database to meet these requirements.</w:t>
      </w:r>
    </w:p>
    <w:p w14:paraId="0F23960E" w14:textId="77777777" w:rsidR="00BB2D6C" w:rsidRDefault="001C7630">
      <w:pPr>
        <w:pStyle w:val="h2"/>
      </w:pPr>
      <w:bookmarkStart w:id="60" w:name="_Toc256000072"/>
      <w:bookmarkStart w:id="61" w:name="_Toc256000020"/>
      <w:bookmarkStart w:id="62" w:name="1083355589"/>
      <w:r>
        <w:t>Get JDBC Driver</w:t>
      </w:r>
      <w:bookmarkEnd w:id="60"/>
      <w:bookmarkEnd w:id="61"/>
    </w:p>
    <w:bookmarkEnd w:id="62"/>
    <w:p w14:paraId="63404E3B" w14:textId="77777777" w:rsidR="00BB2D6C" w:rsidRDefault="001C7630">
      <w:pPr>
        <w:pStyle w:val="p1"/>
      </w:pPr>
      <w:r>
        <w:t>Locate a Java 1.6 or 1.7 compliant Oracle JDBC driver appropriate for your database:</w:t>
      </w:r>
    </w:p>
    <w:p w14:paraId="350621A6" w14:textId="77777777" w:rsidR="00BB2D6C" w:rsidRDefault="001C7630">
      <w:pPr>
        <w:pStyle w:val="li"/>
        <w:numPr>
          <w:ilvl w:val="0"/>
          <w:numId w:val="10"/>
        </w:numPr>
        <w:spacing w:before="16pt"/>
      </w:pPr>
      <w:r>
        <w:t>ojdbc8.jar (Oracle Database 19c)</w:t>
      </w:r>
    </w:p>
    <w:p w14:paraId="4745AC94" w14:textId="77777777" w:rsidR="00BB2D6C" w:rsidRDefault="001C7630">
      <w:pPr>
        <w:pStyle w:val="li"/>
        <w:numPr>
          <w:ilvl w:val="0"/>
          <w:numId w:val="10"/>
        </w:numPr>
        <w:spacing w:after="16pt"/>
      </w:pPr>
      <w:r>
        <w:t>ojdbc6.jar (Oracle Database 11</w:t>
      </w:r>
      <w:proofErr w:type="gramStart"/>
      <w:r>
        <w:t>g )</w:t>
      </w:r>
      <w:proofErr w:type="gramEnd"/>
    </w:p>
    <w:p w14:paraId="56FA8A59" w14:textId="77777777" w:rsidR="00BB2D6C" w:rsidRDefault="001C7630">
      <w:pPr>
        <w:pStyle w:val="p1"/>
      </w:pPr>
      <w:r>
        <w:t>Make a note of the directory path and file name because you need it later in the installation.</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10158ABC" w14:textId="77777777">
        <w:trPr>
          <w:cantSplit/>
          <w:trHeight w:val="480"/>
        </w:trPr>
        <w:tc>
          <w:tcPr>
            <w:tcW w:w="0pt" w:type="dxa"/>
            <w:tcBorders>
              <w:start w:val="single" w:sz="18" w:space="10" w:color="FA6400"/>
            </w:tcBorders>
            <w:tcMar>
              <w:top w:w="0pt" w:type="dxa"/>
              <w:start w:w="10.50pt" w:type="dxa"/>
              <w:bottom w:w="0pt" w:type="dxa"/>
              <w:end w:w="0pt" w:type="dxa"/>
            </w:tcMar>
          </w:tcPr>
          <w:p w14:paraId="14F3A8F9" w14:textId="77777777" w:rsidR="00BB2D6C" w:rsidRDefault="001C7630">
            <w:pPr>
              <w:pStyle w:val="p4"/>
              <w:rPr>
                <w:ins w:id="63" w:author="Kornipati, Kranthi K. (TR Technology)" w:date="2025-06-19T10:23:00Z" w16du:dateUtc="2025-06-19T04:53:00Z"/>
              </w:rPr>
            </w:pPr>
            <w:r>
              <w:t xml:space="preserve">JDBC drivers are usually packaged with the database or database client software. See </w:t>
            </w:r>
            <w:hyperlink r:id="rId52" w:anchor="JJDBC20000" w:history="1">
              <w:r>
                <w:rPr>
                  <w:color w:val="0099C4"/>
                  <w:u w:val="single"/>
                </w:rPr>
                <w:t>Oracle</w:t>
              </w:r>
            </w:hyperlink>
            <w:r>
              <w:t xml:space="preserve"> for information about compatibility.</w:t>
            </w:r>
            <w:r>
              <w:br/>
            </w:r>
          </w:p>
          <w:p w14:paraId="649A5757" w14:textId="6C244AEC" w:rsidR="006C6B5F" w:rsidRPr="00041688" w:rsidRDefault="006C6B5F">
            <w:pPr>
              <w:pStyle w:val="p4"/>
              <w:rPr>
                <w:b/>
                <w:bCs/>
                <w:rPrChange w:id="64" w:author="Kornipati, Kranthi K. (TR Technology)" w:date="2025-06-19T12:17:00Z" w16du:dateUtc="2025-06-19T06:47:00Z">
                  <w:rPr/>
                </w:rPrChange>
              </w:rPr>
            </w:pPr>
            <w:ins w:id="65" w:author="Kornipati, Kranthi K. (TR Technology)" w:date="2025-06-19T10:23:00Z" w16du:dateUtc="2025-06-19T04:53:00Z">
              <w:r w:rsidRPr="0086125E">
                <w:rPr>
                  <w:b/>
                  <w:bCs/>
                  <w:sz w:val="27"/>
                  <w:szCs w:val="27"/>
                  <w:rPrChange w:id="66" w:author="Kornipati, Kranthi K. (TR Technology)" w:date="2025-06-19T15:34:00Z" w16du:dateUtc="2025-06-19T10:04:00Z">
                    <w:rPr/>
                  </w:rPrChange>
                </w:rPr>
                <w:t>Note: ojdbc11.jar is recommended for Certifi</w:t>
              </w:r>
              <w:r w:rsidR="00E30DAC" w:rsidRPr="0086125E">
                <w:rPr>
                  <w:b/>
                  <w:bCs/>
                  <w:sz w:val="27"/>
                  <w:szCs w:val="27"/>
                  <w:rPrChange w:id="67" w:author="Kornipati, Kranthi K. (TR Technology)" w:date="2025-06-19T15:34:00Z" w16du:dateUtc="2025-06-19T10:04:00Z">
                    <w:rPr/>
                  </w:rPrChange>
                </w:rPr>
                <w:t>cate Manager</w:t>
              </w:r>
              <w:r w:rsidRPr="0086125E">
                <w:rPr>
                  <w:b/>
                  <w:bCs/>
                  <w:sz w:val="27"/>
                  <w:szCs w:val="27"/>
                  <w:rPrChange w:id="68" w:author="Kornipati, Kranthi K. (TR Technology)" w:date="2025-06-19T15:34:00Z" w16du:dateUtc="2025-06-19T10:04:00Z">
                    <w:rPr/>
                  </w:rPrChange>
                </w:rPr>
                <w:t xml:space="preserve"> </w:t>
              </w:r>
            </w:ins>
            <w:ins w:id="69" w:author="Kornipati, Kranthi K. (TR Technology)" w:date="2025-06-19T10:24:00Z" w16du:dateUtc="2025-06-19T04:54:00Z">
              <w:r w:rsidR="00E30DAC" w:rsidRPr="0086125E">
                <w:rPr>
                  <w:b/>
                  <w:bCs/>
                  <w:sz w:val="27"/>
                  <w:szCs w:val="27"/>
                  <w:rPrChange w:id="70" w:author="Kornipati, Kranthi K. (TR Technology)" w:date="2025-06-19T15:34:00Z" w16du:dateUtc="2025-06-19T10:04:00Z">
                    <w:rPr/>
                  </w:rPrChange>
                </w:rPr>
                <w:t>2.2.6.0</w:t>
              </w:r>
            </w:ins>
            <w:ins w:id="71" w:author="Kornipati, Kranthi K. (TR Technology)" w:date="2025-06-19T10:23:00Z" w16du:dateUtc="2025-06-19T04:53:00Z">
              <w:r w:rsidRPr="0086125E">
                <w:rPr>
                  <w:b/>
                  <w:bCs/>
                  <w:sz w:val="27"/>
                  <w:szCs w:val="27"/>
                  <w:rPrChange w:id="72" w:author="Kornipati, Kranthi K. (TR Technology)" w:date="2025-06-19T15:34:00Z" w16du:dateUtc="2025-06-19T10:04:00Z">
                    <w:rPr/>
                  </w:rPrChange>
                </w:rPr>
                <w:t xml:space="preserve"> version.</w:t>
              </w:r>
            </w:ins>
          </w:p>
        </w:tc>
      </w:tr>
    </w:tbl>
    <w:p w14:paraId="257817E1" w14:textId="77777777" w:rsidR="00BB2D6C" w:rsidRDefault="001C7630">
      <w:pPr>
        <w:pStyle w:val="h2"/>
      </w:pPr>
      <w:bookmarkStart w:id="73" w:name="_Toc256000073"/>
      <w:bookmarkStart w:id="74" w:name="_Toc256000021"/>
      <w:bookmarkStart w:id="75" w:name="157729433"/>
      <w:r>
        <w:t>Create Tablespace and User</w:t>
      </w:r>
      <w:bookmarkEnd w:id="73"/>
      <w:bookmarkEnd w:id="74"/>
    </w:p>
    <w:bookmarkEnd w:id="75"/>
    <w:p w14:paraId="0B38D474" w14:textId="77777777" w:rsidR="00BB2D6C" w:rsidRDefault="001C7630">
      <w:pPr>
        <w:pStyle w:val="p1"/>
      </w:pPr>
      <w:r>
        <w:t>Certificate Manager requires an Oracle tablespace and user before you install the software. Use the .</w:t>
      </w:r>
      <w:proofErr w:type="spellStart"/>
      <w:r>
        <w:t>sql</w:t>
      </w:r>
      <w:proofErr w:type="spellEnd"/>
      <w:r>
        <w:t xml:space="preserve"> scripts in </w:t>
      </w:r>
      <w:r>
        <w:rPr>
          <w:rStyle w:val="spanDocumentAndBookNames"/>
        </w:rPr>
        <w:t>Docs/database-creation-scripts/oracle</w:t>
      </w:r>
      <w:r>
        <w:t xml:space="preserve"> where you unzipped the Certificate Manager software.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5E0A6048" w14:textId="77777777">
        <w:trPr>
          <w:cantSplit/>
          <w:trHeight w:val="480"/>
        </w:trPr>
        <w:tc>
          <w:tcPr>
            <w:tcW w:w="0pt" w:type="dxa"/>
            <w:tcBorders>
              <w:start w:val="single" w:sz="18" w:space="10" w:color="FA6400"/>
            </w:tcBorders>
            <w:tcMar>
              <w:top w:w="0pt" w:type="dxa"/>
              <w:start w:w="10.50pt" w:type="dxa"/>
              <w:bottom w:w="0pt" w:type="dxa"/>
              <w:end w:w="0pt" w:type="dxa"/>
            </w:tcMar>
          </w:tcPr>
          <w:p w14:paraId="1E3B2515" w14:textId="77777777" w:rsidR="00BB2D6C" w:rsidRDefault="001C7630">
            <w:pPr>
              <w:pStyle w:val="p4"/>
            </w:pPr>
            <w:r>
              <w:lastRenderedPageBreak/>
              <w:t xml:space="preserve">These directions assume that you can connect to the database with SQL*Plus from where you unzipped the software. If you cannot, then move the following three files to a location where you can run them: </w:t>
            </w:r>
            <w:proofErr w:type="spellStart"/>
            <w:r>
              <w:t>OracleSetup.sql</w:t>
            </w:r>
            <w:proofErr w:type="spellEnd"/>
            <w:r>
              <w:t xml:space="preserve">, </w:t>
            </w:r>
            <w:proofErr w:type="spellStart"/>
            <w:r>
              <w:t>CreateOracleTablespaces.sql</w:t>
            </w:r>
            <w:proofErr w:type="spellEnd"/>
            <w:r>
              <w:t xml:space="preserve">, and </w:t>
            </w:r>
            <w:proofErr w:type="spellStart"/>
            <w:r>
              <w:t>CreateOracleUsers.sql</w:t>
            </w:r>
            <w:proofErr w:type="spellEnd"/>
            <w:r>
              <w:t>.</w:t>
            </w:r>
            <w:r>
              <w:br/>
            </w:r>
          </w:p>
        </w:tc>
      </w:tr>
    </w:tbl>
    <w:p w14:paraId="4F1C9933" w14:textId="77777777" w:rsidR="00BB2D6C" w:rsidRDefault="001C7630">
      <w:pPr>
        <w:pStyle w:val="li"/>
        <w:numPr>
          <w:ilvl w:val="0"/>
          <w:numId w:val="11"/>
        </w:numPr>
      </w:pPr>
      <w:r>
        <w:t>Log on to SQL*Plus as a database user with administrative privileges.</w:t>
      </w:r>
    </w:p>
    <w:p w14:paraId="172E1AB6" w14:textId="77777777" w:rsidR="00BB2D6C" w:rsidRDefault="001C7630">
      <w:pPr>
        <w:pStyle w:val="li"/>
        <w:numPr>
          <w:ilvl w:val="0"/>
          <w:numId w:val="11"/>
        </w:numPr>
      </w:pPr>
      <w:r>
        <w:t xml:space="preserve">Execute the following script in </w:t>
      </w:r>
      <w:r>
        <w:rPr>
          <w:rStyle w:val="spanDocumentAndBookNames"/>
        </w:rPr>
        <w:t>Docs/database-creation-scripts/oracle</w:t>
      </w:r>
      <w:r>
        <w:t>:</w:t>
      </w:r>
      <w:r>
        <w:br/>
      </w:r>
      <w:r>
        <w:rPr>
          <w:rStyle w:val="spanDocumentAndBookNames"/>
        </w:rPr>
        <w:t>@OracleSetup.sql</w:t>
      </w:r>
    </w:p>
    <w:p w14:paraId="5EC38225" w14:textId="77777777" w:rsidR="00BB2D6C" w:rsidRDefault="001C7630">
      <w:pPr>
        <w:pStyle w:val="li"/>
        <w:numPr>
          <w:ilvl w:val="0"/>
          <w:numId w:val="11"/>
        </w:numPr>
      </w:pPr>
      <w:r>
        <w:t xml:space="preserve">To accept the default values in square brackets </w:t>
      </w:r>
      <w:proofErr w:type="gramStart"/>
      <w:r>
        <w:t>[ ]</w:t>
      </w:r>
      <w:proofErr w:type="gramEnd"/>
      <w:r>
        <w:t>, press ENTER, or type your own values:</w:t>
      </w:r>
    </w:p>
    <w:p w14:paraId="0D64B0F8"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3981"/>
        <w:gridCol w:w="6548"/>
      </w:tblGrid>
      <w:tr w:rsidR="00BB2D6C" w14:paraId="684687EF" w14:textId="77777777">
        <w:trPr>
          <w:tblHeader/>
        </w:trPr>
        <w:tc>
          <w:tcPr>
            <w:tcW w:w="160.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6AE5C04E" w14:textId="77777777" w:rsidR="00BB2D6C" w:rsidRDefault="001C7630">
            <w:pPr>
              <w:pStyle w:val="th"/>
            </w:pPr>
            <w:r>
              <w:t>Script Prompt</w:t>
            </w:r>
          </w:p>
        </w:tc>
        <w:tc>
          <w:tcPr>
            <w:tcW w:w="264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0B0F629B" w14:textId="77777777" w:rsidR="00BB2D6C" w:rsidRDefault="001C7630">
            <w:pPr>
              <w:pStyle w:val="th"/>
            </w:pPr>
            <w:r>
              <w:t>Description</w:t>
            </w:r>
          </w:p>
        </w:tc>
      </w:tr>
      <w:tr w:rsidR="00BB2D6C" w14:paraId="56E68B01" w14:textId="77777777">
        <w:tc>
          <w:tcPr>
            <w:tcW w:w="160.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D9BB6E" w14:textId="77777777" w:rsidR="00BB2D6C" w:rsidRDefault="001C7630">
            <w:pPr>
              <w:pStyle w:val="td2"/>
            </w:pPr>
            <w:r>
              <w:t>Enter CM Datafile Directory without trailing separator</w:t>
            </w:r>
          </w:p>
        </w:tc>
        <w:tc>
          <w:tcPr>
            <w:tcW w:w="26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FF86278" w14:textId="77777777" w:rsidR="00BB2D6C" w:rsidRDefault="001C7630">
            <w:pPr>
              <w:pStyle w:val="td2"/>
            </w:pPr>
            <w:r>
              <w:t>Enter the location of the database datafile.</w:t>
            </w:r>
          </w:p>
        </w:tc>
      </w:tr>
      <w:tr w:rsidR="00BB2D6C" w14:paraId="59EC6B63" w14:textId="77777777">
        <w:tc>
          <w:tcPr>
            <w:tcW w:w="160.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56F9767" w14:textId="77777777" w:rsidR="00BB2D6C" w:rsidRDefault="001C7630">
            <w:pPr>
              <w:pStyle w:val="td2"/>
            </w:pPr>
            <w:r>
              <w:t>Enter CM Path Separator for this platform, either / or \</w:t>
            </w:r>
          </w:p>
        </w:tc>
        <w:tc>
          <w:tcPr>
            <w:tcW w:w="26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51035CB" w14:textId="77777777" w:rsidR="00BB2D6C" w:rsidRDefault="001C7630">
            <w:pPr>
              <w:pStyle w:val="td2"/>
            </w:pPr>
            <w:r>
              <w:t>Enter the operating system path separator: " / " for UNIX or " \ " for Microsoft Windows (without the quotation marks).</w:t>
            </w:r>
          </w:p>
        </w:tc>
      </w:tr>
      <w:tr w:rsidR="00BB2D6C" w14:paraId="0EC794E8" w14:textId="77777777">
        <w:tc>
          <w:tcPr>
            <w:tcW w:w="160.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DE0891C" w14:textId="77777777" w:rsidR="00BB2D6C" w:rsidRDefault="001C7630">
            <w:pPr>
              <w:pStyle w:val="td2"/>
            </w:pPr>
            <w:r>
              <w:t>Enter CM Tablespace Name. Enter "none" or "NONE" to skip</w:t>
            </w:r>
          </w:p>
        </w:tc>
        <w:tc>
          <w:tcPr>
            <w:tcW w:w="26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9F8D057" w14:textId="77777777" w:rsidR="00BB2D6C" w:rsidRDefault="001C7630">
            <w:pPr>
              <w:pStyle w:val="p2"/>
            </w:pPr>
            <w:r>
              <w:t>Enter a tablespace name.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275"/>
            </w:tblGrid>
            <w:tr w:rsidR="00BB2D6C" w14:paraId="7C432636" w14:textId="77777777">
              <w:trPr>
                <w:cantSplit/>
                <w:trHeight w:val="480"/>
              </w:trPr>
              <w:tc>
                <w:tcPr>
                  <w:tcW w:w="0pt" w:type="dxa"/>
                  <w:tcBorders>
                    <w:start w:val="single" w:sz="18" w:space="10" w:color="FA6400"/>
                  </w:tcBorders>
                  <w:tcMar>
                    <w:top w:w="0pt" w:type="dxa"/>
                    <w:start w:w="10.50pt" w:type="dxa"/>
                    <w:bottom w:w="0pt" w:type="dxa"/>
                    <w:end w:w="0pt" w:type="dxa"/>
                  </w:tcMar>
                </w:tcPr>
                <w:p w14:paraId="295D52ED" w14:textId="77777777" w:rsidR="00BB2D6C" w:rsidRDefault="001C7630">
                  <w:pPr>
                    <w:pStyle w:val="p6"/>
                  </w:pPr>
                  <w:r>
                    <w:t xml:space="preserve">Only enter </w:t>
                  </w:r>
                  <w:r>
                    <w:rPr>
                      <w:rStyle w:val="spanUIElement1"/>
                    </w:rPr>
                    <w:t>NONE</w:t>
                  </w:r>
                  <w:r>
                    <w:t xml:space="preserve"> or </w:t>
                  </w:r>
                  <w:r>
                    <w:rPr>
                      <w:rStyle w:val="spanUIElement1"/>
                    </w:rPr>
                    <w:t>none</w:t>
                  </w:r>
                  <w:r>
                    <w:t xml:space="preserve"> to use an existing tablespace instead of a new tablespace.</w:t>
                  </w:r>
                  <w:r>
                    <w:br/>
                  </w:r>
                </w:p>
              </w:tc>
            </w:tr>
          </w:tbl>
          <w:p w14:paraId="371DD6D6" w14:textId="77777777" w:rsidR="00BB2D6C" w:rsidRDefault="00BB2D6C"/>
        </w:tc>
      </w:tr>
      <w:tr w:rsidR="00BB2D6C" w14:paraId="50187B8C" w14:textId="77777777">
        <w:tc>
          <w:tcPr>
            <w:tcW w:w="160.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9A82E7F" w14:textId="77777777" w:rsidR="00BB2D6C" w:rsidRDefault="001C7630">
            <w:pPr>
              <w:pStyle w:val="td2"/>
            </w:pPr>
            <w:r>
              <w:t>Enter CM Tablespace Size. Enter M for megabytes or G for gigabytes</w:t>
            </w:r>
          </w:p>
        </w:tc>
        <w:tc>
          <w:tcPr>
            <w:tcW w:w="26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40C8A0A" w14:textId="77777777" w:rsidR="00BB2D6C" w:rsidRDefault="001C7630">
            <w:pPr>
              <w:pStyle w:val="td2"/>
            </w:pPr>
            <w:r>
              <w:t>Adjust this medium-sized default value up or down depending on your installation requirements.</w:t>
            </w:r>
          </w:p>
        </w:tc>
      </w:tr>
      <w:tr w:rsidR="00BB2D6C" w14:paraId="6F7B2737" w14:textId="77777777">
        <w:tc>
          <w:tcPr>
            <w:tcW w:w="160.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6488280" w14:textId="77777777" w:rsidR="00BB2D6C" w:rsidRDefault="001C7630">
            <w:pPr>
              <w:pStyle w:val="td2"/>
            </w:pPr>
            <w:r>
              <w:t>Enter CM user tablespace name</w:t>
            </w:r>
          </w:p>
        </w:tc>
        <w:tc>
          <w:tcPr>
            <w:tcW w:w="26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6C33DC5" w14:textId="77777777" w:rsidR="00BB2D6C" w:rsidRDefault="001C7630">
            <w:pPr>
              <w:pStyle w:val="p2"/>
            </w:pPr>
            <w:r>
              <w:t>Enter a tablespace name.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275"/>
            </w:tblGrid>
            <w:tr w:rsidR="00BB2D6C" w14:paraId="683FA2DA" w14:textId="77777777">
              <w:trPr>
                <w:cantSplit/>
                <w:trHeight w:val="480"/>
              </w:trPr>
              <w:tc>
                <w:tcPr>
                  <w:tcW w:w="0pt" w:type="dxa"/>
                  <w:tcBorders>
                    <w:start w:val="single" w:sz="18" w:space="10" w:color="FA6400"/>
                  </w:tcBorders>
                  <w:tcMar>
                    <w:top w:w="0pt" w:type="dxa"/>
                    <w:start w:w="10.50pt" w:type="dxa"/>
                    <w:bottom w:w="0pt" w:type="dxa"/>
                    <w:end w:w="0pt" w:type="dxa"/>
                  </w:tcMar>
                </w:tcPr>
                <w:p w14:paraId="7B257D2A" w14:textId="77777777" w:rsidR="00BB2D6C" w:rsidRDefault="001C7630">
                  <w:pPr>
                    <w:pStyle w:val="p6"/>
                  </w:pPr>
                  <w:r>
                    <w:t>If you do not want the default, choose a tablespace from the list above.</w:t>
                  </w:r>
                  <w:r>
                    <w:br/>
                  </w:r>
                </w:p>
              </w:tc>
            </w:tr>
          </w:tbl>
          <w:p w14:paraId="6C5762EE" w14:textId="77777777" w:rsidR="00BB2D6C" w:rsidRDefault="00BB2D6C"/>
        </w:tc>
      </w:tr>
      <w:tr w:rsidR="00BB2D6C" w14:paraId="2DC0F6E3" w14:textId="77777777">
        <w:tc>
          <w:tcPr>
            <w:tcW w:w="160.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29C5267" w14:textId="77777777" w:rsidR="00BB2D6C" w:rsidRDefault="001C7630">
            <w:pPr>
              <w:pStyle w:val="td2"/>
            </w:pPr>
            <w:r>
              <w:t>Enter CM user temporary tablespace name</w:t>
            </w:r>
          </w:p>
        </w:tc>
        <w:tc>
          <w:tcPr>
            <w:tcW w:w="26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2122923" w14:textId="77777777" w:rsidR="00BB2D6C" w:rsidRDefault="001C7630">
            <w:pPr>
              <w:pStyle w:val="td2"/>
            </w:pPr>
            <w:r>
              <w:t>Enter a temporary tablespace name.</w:t>
            </w:r>
          </w:p>
        </w:tc>
      </w:tr>
      <w:tr w:rsidR="00BB2D6C" w14:paraId="7F8B3D53" w14:textId="77777777">
        <w:tc>
          <w:tcPr>
            <w:tcW w:w="160.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ECC2DC4" w14:textId="77777777" w:rsidR="00BB2D6C" w:rsidRDefault="001C7630">
            <w:pPr>
              <w:pStyle w:val="td2"/>
            </w:pPr>
            <w:r>
              <w:t>Enter CM user to create</w:t>
            </w:r>
          </w:p>
        </w:tc>
        <w:tc>
          <w:tcPr>
            <w:tcW w:w="264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A04A719" w14:textId="77777777" w:rsidR="00BB2D6C" w:rsidRDefault="001C7630">
            <w:pPr>
              <w:pStyle w:val="td2"/>
            </w:pPr>
            <w:r>
              <w:t xml:space="preserve">Enter a </w:t>
            </w:r>
            <w:proofErr w:type="gramStart"/>
            <w:r>
              <w:t>user name</w:t>
            </w:r>
            <w:proofErr w:type="gramEnd"/>
            <w:r>
              <w:t>.</w:t>
            </w:r>
          </w:p>
        </w:tc>
      </w:tr>
      <w:tr w:rsidR="00BB2D6C" w14:paraId="0A441D1C" w14:textId="77777777">
        <w:tc>
          <w:tcPr>
            <w:tcW w:w="160.50pt" w:type="dxa"/>
            <w:tcBorders>
              <w:top w:val="single" w:sz="6" w:space="0" w:color="404040"/>
              <w:end w:val="single" w:sz="6" w:space="0" w:color="404040"/>
            </w:tcBorders>
            <w:tcMar>
              <w:top w:w="5pt" w:type="dxa"/>
              <w:start w:w="3.75pt" w:type="dxa"/>
              <w:bottom w:w="5pt" w:type="dxa"/>
              <w:end w:w="3.75pt" w:type="dxa"/>
            </w:tcMar>
          </w:tcPr>
          <w:p w14:paraId="1BBC91CA" w14:textId="77777777" w:rsidR="00BB2D6C" w:rsidRDefault="001C7630">
            <w:pPr>
              <w:pStyle w:val="td2"/>
            </w:pPr>
            <w:r>
              <w:t>Enter CM user password</w:t>
            </w:r>
          </w:p>
        </w:tc>
        <w:tc>
          <w:tcPr>
            <w:tcW w:w="264pt" w:type="dxa"/>
            <w:tcBorders>
              <w:top w:val="single" w:sz="6" w:space="0" w:color="404040"/>
              <w:start w:val="single" w:sz="6" w:space="0" w:color="404040"/>
            </w:tcBorders>
            <w:tcMar>
              <w:top w:w="5pt" w:type="dxa"/>
              <w:start w:w="3.75pt" w:type="dxa"/>
              <w:bottom w:w="5pt" w:type="dxa"/>
              <w:end w:w="3.75pt" w:type="dxa"/>
            </w:tcMar>
          </w:tcPr>
          <w:p w14:paraId="2C31B6F2" w14:textId="77777777" w:rsidR="00BB2D6C" w:rsidRDefault="001C7630">
            <w:pPr>
              <w:pStyle w:val="td2"/>
            </w:pPr>
            <w:r>
              <w:t>Enter a password.</w:t>
            </w:r>
          </w:p>
        </w:tc>
      </w:tr>
    </w:tbl>
    <w:p w14:paraId="721D81AD" w14:textId="77777777" w:rsidR="00BB2D6C" w:rsidRDefault="00BB2D6C">
      <w:pPr>
        <w:spacing w:after="16pt"/>
      </w:pPr>
    </w:p>
    <w:p w14:paraId="7104C720" w14:textId="77777777" w:rsidR="00BB2D6C" w:rsidRDefault="001C7630">
      <w:pPr>
        <w:pStyle w:val="li"/>
        <w:numPr>
          <w:ilvl w:val="0"/>
          <w:numId w:val="11"/>
        </w:numPr>
        <w:spacing w:after="16pt"/>
      </w:pPr>
      <w:r>
        <w:t>When the script is complete, continue to the next section.</w:t>
      </w:r>
    </w:p>
    <w:p w14:paraId="5F580B70" w14:textId="77777777" w:rsidR="00BB2D6C" w:rsidRDefault="00BB2D6C">
      <w:pPr>
        <w:sectPr w:rsidR="00BB2D6C">
          <w:headerReference w:type="even" r:id="rId53"/>
          <w:headerReference w:type="default" r:id="rId54"/>
          <w:footerReference w:type="even" r:id="rId55"/>
          <w:footerReference w:type="default" r:id="rId56"/>
          <w:headerReference w:type="first" r:id="rId57"/>
          <w:footerReference w:type="first" r:id="rId58"/>
          <w:pgSz w:w="612pt" w:h="792pt"/>
          <w:pgMar w:top="108pt" w:right="42pt" w:bottom="81pt" w:left="42.75pt" w:header="27.75pt" w:footer="36.75pt" w:gutter="0pt"/>
          <w:cols w:space="36pt"/>
          <w:titlePg/>
        </w:sectPr>
      </w:pPr>
    </w:p>
    <w:p w14:paraId="4FBBA86B" w14:textId="77777777" w:rsidR="00BB2D6C" w:rsidRDefault="001C7630">
      <w:pPr>
        <w:pStyle w:val="h1"/>
        <w:rPr>
          <w:ins w:id="76" w:author="Kornipati, Kranthi K. (TR Technology)" w:date="2025-06-19T11:26:00Z" w16du:dateUtc="2025-06-19T05:56:00Z"/>
        </w:rPr>
      </w:pPr>
      <w:bookmarkStart w:id="77" w:name="_Toc256000074"/>
      <w:bookmarkStart w:id="78" w:name="_Toc256000022"/>
      <w:bookmarkStart w:id="79" w:name="_Ref-707899904"/>
      <w:r>
        <w:lastRenderedPageBreak/>
        <w:t>Configure JBoss</w:t>
      </w:r>
      <w:bookmarkEnd w:id="77"/>
      <w:bookmarkEnd w:id="78"/>
      <w:bookmarkEnd w:id="79"/>
    </w:p>
    <w:p w14:paraId="1573EFAD" w14:textId="64230C93" w:rsidR="00C37D10" w:rsidRPr="00F4145E" w:rsidRDefault="007B420C">
      <w:pPr>
        <w:pStyle w:val="h1"/>
        <w:rPr>
          <w:caps w:val="0"/>
          <w:sz w:val="60"/>
          <w:szCs w:val="60"/>
          <w:rPrChange w:id="80" w:author="Kornipati, Kranthi K. (TR Technology)" w:date="2025-06-19T15:35:00Z" w16du:dateUtc="2025-06-19T10:05:00Z">
            <w:rPr/>
          </w:rPrChange>
        </w:rPr>
      </w:pPr>
      <w:ins w:id="81" w:author="Kornipati, Kranthi K. (TR Technology)" w:date="2025-06-26T15:23:00Z" w16du:dateUtc="2025-06-26T09:53:00Z">
        <w:r>
          <w:rPr>
            <w:rStyle w:val="xref1"/>
            <w:b/>
            <w:bCs/>
            <w:caps w:val="0"/>
            <w:sz w:val="31"/>
            <w:szCs w:val="31"/>
          </w:rPr>
          <w:lastRenderedPageBreak/>
          <w:t>From</w:t>
        </w:r>
      </w:ins>
      <w:ins w:id="82" w:author="Kornipati, Kranthi K. (TR Technology)" w:date="2025-06-19T11:25:00Z" w16du:dateUtc="2025-06-19T05:55:00Z">
        <w:r w:rsidR="00C37D10" w:rsidRPr="00F4145E">
          <w:rPr>
            <w:rStyle w:val="xref1"/>
            <w:b/>
            <w:bCs/>
            <w:caps w:val="0"/>
            <w:sz w:val="31"/>
            <w:szCs w:val="31"/>
            <w:rPrChange w:id="83" w:author="Kornipati, Kranthi K. (TR Technology)" w:date="2025-06-19T15:35:00Z" w16du:dateUtc="2025-06-19T10:05:00Z">
              <w:rPr>
                <w:rStyle w:val="xref1"/>
                <w:b/>
                <w:bCs/>
              </w:rPr>
            </w:rPrChange>
          </w:rPr>
          <w:t xml:space="preserve"> Certificate Manager </w:t>
        </w:r>
      </w:ins>
      <w:ins w:id="84" w:author="Kornipati, Kranthi K. (TR Technology)" w:date="2025-06-26T15:23:00Z" w16du:dateUtc="2025-06-26T09:53:00Z">
        <w:r>
          <w:rPr>
            <w:rStyle w:val="xref1"/>
            <w:b/>
            <w:bCs/>
            <w:caps w:val="0"/>
            <w:sz w:val="31"/>
            <w:szCs w:val="31"/>
          </w:rPr>
          <w:t xml:space="preserve">version </w:t>
        </w:r>
      </w:ins>
      <w:ins w:id="85" w:author="Kornipati, Kranthi K. (TR Technology)" w:date="2025-06-19T11:25:00Z" w16du:dateUtc="2025-06-19T05:55:00Z">
        <w:r w:rsidR="00C37D10" w:rsidRPr="00F4145E">
          <w:rPr>
            <w:rStyle w:val="xref1"/>
            <w:b/>
            <w:bCs/>
            <w:caps w:val="0"/>
            <w:sz w:val="31"/>
            <w:szCs w:val="31"/>
            <w:rPrChange w:id="86" w:author="Kornipati, Kranthi K. (TR Technology)" w:date="2025-06-19T15:35:00Z" w16du:dateUtc="2025-06-19T10:05:00Z">
              <w:rPr>
                <w:rStyle w:val="xref1"/>
                <w:b/>
                <w:bCs/>
              </w:rPr>
            </w:rPrChange>
          </w:rPr>
          <w:t xml:space="preserve">2.2.6.0 </w:t>
        </w:r>
      </w:ins>
      <w:ins w:id="87" w:author="Kornipati, Kranthi K. (TR Technology)" w:date="2025-06-26T15:23:00Z" w16du:dateUtc="2025-06-26T09:53:00Z">
        <w:r>
          <w:rPr>
            <w:rStyle w:val="xref1"/>
            <w:b/>
            <w:bCs/>
            <w:caps w:val="0"/>
            <w:sz w:val="31"/>
            <w:szCs w:val="31"/>
          </w:rPr>
          <w:t xml:space="preserve">onwards we need to use </w:t>
        </w:r>
      </w:ins>
      <w:ins w:id="88" w:author="Kornipati, Kranthi K. (TR Technology)" w:date="2025-06-19T11:25:00Z" w16du:dateUtc="2025-06-19T05:55:00Z">
        <w:r w:rsidR="00C37D10" w:rsidRPr="00F4145E">
          <w:rPr>
            <w:rStyle w:val="xref1"/>
            <w:b/>
            <w:bCs/>
            <w:caps w:val="0"/>
            <w:sz w:val="31"/>
            <w:szCs w:val="31"/>
            <w:rPrChange w:id="89" w:author="Kornipati, Kranthi K. (TR Technology)" w:date="2025-06-19T15:35:00Z" w16du:dateUtc="2025-06-19T10:05:00Z">
              <w:rPr>
                <w:rStyle w:val="xref1"/>
                <w:b/>
                <w:bCs/>
              </w:rPr>
            </w:rPrChange>
          </w:rPr>
          <w:t>JBOSS 8.</w:t>
        </w:r>
      </w:ins>
    </w:p>
    <w:p w14:paraId="6D38FDD0" w14:textId="77777777" w:rsidR="00BB2D6C" w:rsidRDefault="001C7630">
      <w:pPr>
        <w:pStyle w:val="p1"/>
      </w:pPr>
      <w:r>
        <w:t>When JBoss is installed and ready for Certificate Manager configuration, complete the following:</w:t>
      </w:r>
    </w:p>
    <w:tbl>
      <w:tblPr>
        <w:tblW w:w="100.0%" w:type="pct"/>
        <w:tblInd w:w="18pt" w:type="dxa"/>
        <w:tblLook w:firstRow="1" w:lastRow="0" w:firstColumn="1" w:lastColumn="0" w:noHBand="0" w:noVBand="1"/>
      </w:tblPr>
      <w:tblGrid>
        <w:gridCol w:w="10545"/>
      </w:tblGrid>
      <w:tr w:rsidR="00BB2D6C" w14:paraId="64506B44" w14:textId="77777777">
        <w:tc>
          <w:tcPr>
            <w:tcW w:w="0pt" w:type="dxa"/>
          </w:tcPr>
          <w:p w14:paraId="3E6E18D0" w14:textId="77777777" w:rsidR="00BB2D6C" w:rsidRDefault="001C7630">
            <w:pPr>
              <w:pStyle w:val="p1"/>
            </w:pPr>
            <w:r>
              <w:rPr>
                <w:rStyle w:val="xref1"/>
              </w:rPr>
              <w:t xml:space="preserve">Set Environment Variables (page </w:t>
            </w:r>
            <w:r>
              <w:fldChar w:fldCharType="begin"/>
            </w:r>
            <w:r>
              <w:instrText xml:space="preserve"> PAGEREF _Ref2085425355 \h  \* MERGEFORMAT </w:instrText>
            </w:r>
            <w:r>
              <w:fldChar w:fldCharType="separate"/>
            </w:r>
            <w:r>
              <w:rPr>
                <w:rStyle w:val="xref1"/>
              </w:rPr>
              <w:t>22</w:t>
            </w:r>
            <w:r>
              <w:rPr>
                <w:rStyle w:val="xref1"/>
              </w:rPr>
              <w:fldChar w:fldCharType="end"/>
            </w:r>
            <w:r>
              <w:rPr>
                <w:rStyle w:val="xref1"/>
              </w:rPr>
              <w:t>)</w:t>
            </w:r>
          </w:p>
          <w:p w14:paraId="20BAADF8" w14:textId="77777777" w:rsidR="00BB2D6C" w:rsidRDefault="001C7630">
            <w:pPr>
              <w:pStyle w:val="p1"/>
            </w:pPr>
            <w:r>
              <w:rPr>
                <w:rStyle w:val="xref1"/>
              </w:rPr>
              <w:t xml:space="preserve">Configure JDBC in JBoss (page </w:t>
            </w:r>
            <w:r>
              <w:fldChar w:fldCharType="begin"/>
            </w:r>
            <w:r>
              <w:instrText xml:space="preserve"> PAGEREF _Ref-58778872 \h  \* MERGEFORMAT </w:instrText>
            </w:r>
            <w:r>
              <w:fldChar w:fldCharType="separate"/>
            </w:r>
            <w:r>
              <w:rPr>
                <w:rStyle w:val="xref1"/>
              </w:rPr>
              <w:t>23</w:t>
            </w:r>
            <w:r>
              <w:rPr>
                <w:rStyle w:val="xref1"/>
              </w:rPr>
              <w:fldChar w:fldCharType="end"/>
            </w:r>
            <w:r>
              <w:rPr>
                <w:rStyle w:val="xref1"/>
              </w:rPr>
              <w:t>)</w:t>
            </w:r>
          </w:p>
          <w:p w14:paraId="34B0C4BB" w14:textId="77777777" w:rsidR="00BB2D6C" w:rsidRDefault="001C7630">
            <w:pPr>
              <w:pStyle w:val="p1"/>
            </w:pPr>
            <w:r>
              <w:rPr>
                <w:rStyle w:val="xref1"/>
              </w:rPr>
              <w:t xml:space="preserve">Configure Memory (page </w:t>
            </w:r>
            <w:r>
              <w:fldChar w:fldCharType="begin"/>
            </w:r>
            <w:r>
              <w:instrText xml:space="preserve"> PAGEREF _Ref-1902570422 \h  \* MERGEFORMAT </w:instrText>
            </w:r>
            <w:r>
              <w:fldChar w:fldCharType="separate"/>
            </w:r>
            <w:r>
              <w:rPr>
                <w:rStyle w:val="xref1"/>
              </w:rPr>
              <w:t>23</w:t>
            </w:r>
            <w:r>
              <w:rPr>
                <w:rStyle w:val="xref1"/>
              </w:rPr>
              <w:fldChar w:fldCharType="end"/>
            </w:r>
            <w:r>
              <w:rPr>
                <w:rStyle w:val="xref1"/>
              </w:rPr>
              <w:t>)</w:t>
            </w:r>
          </w:p>
          <w:p w14:paraId="7C781844" w14:textId="77777777" w:rsidR="00BB2D6C" w:rsidRDefault="001C7630">
            <w:pPr>
              <w:pStyle w:val="p1"/>
            </w:pPr>
            <w:r>
              <w:rPr>
                <w:rStyle w:val="xref1"/>
              </w:rPr>
              <w:t xml:space="preserve">Set SERVER_OPTS Parameters (page </w:t>
            </w:r>
            <w:r>
              <w:fldChar w:fldCharType="begin"/>
            </w:r>
            <w:r>
              <w:instrText xml:space="preserve"> PAGEREF _Ref-2063530808 \h  \* MERGEFORMAT </w:instrText>
            </w:r>
            <w:r>
              <w:fldChar w:fldCharType="separate"/>
            </w:r>
            <w:r>
              <w:rPr>
                <w:rStyle w:val="xref1"/>
              </w:rPr>
              <w:t>26</w:t>
            </w:r>
            <w:r>
              <w:rPr>
                <w:rStyle w:val="xref1"/>
              </w:rPr>
              <w:fldChar w:fldCharType="end"/>
            </w:r>
            <w:r>
              <w:rPr>
                <w:rStyle w:val="xref1"/>
              </w:rPr>
              <w:t>)</w:t>
            </w:r>
          </w:p>
          <w:p w14:paraId="2647DCD8" w14:textId="77777777" w:rsidR="00BB2D6C" w:rsidRDefault="001C7630">
            <w:pPr>
              <w:pStyle w:val="p1"/>
            </w:pPr>
            <w:r>
              <w:rPr>
                <w:rStyle w:val="xref1"/>
              </w:rPr>
              <w:t xml:space="preserve">Edit standalone.xml (page </w:t>
            </w:r>
            <w:r>
              <w:fldChar w:fldCharType="begin"/>
            </w:r>
            <w:r>
              <w:instrText xml:space="preserve"> PAGEREF _Ref1781925517 \h  \* MERGEFORMAT </w:instrText>
            </w:r>
            <w:r>
              <w:fldChar w:fldCharType="separate"/>
            </w:r>
            <w:r>
              <w:rPr>
                <w:rStyle w:val="xref1"/>
              </w:rPr>
              <w:t>28</w:t>
            </w:r>
            <w:r>
              <w:rPr>
                <w:rStyle w:val="xref1"/>
              </w:rPr>
              <w:fldChar w:fldCharType="end"/>
            </w:r>
            <w:r>
              <w:rPr>
                <w:rStyle w:val="xref1"/>
              </w:rPr>
              <w:t>)</w:t>
            </w:r>
          </w:p>
          <w:p w14:paraId="2DF012ED" w14:textId="77777777" w:rsidR="00BB2D6C" w:rsidRDefault="001C7630">
            <w:pPr>
              <w:pStyle w:val="p1"/>
            </w:pPr>
            <w:r>
              <w:rPr>
                <w:rStyle w:val="xref1"/>
              </w:rPr>
              <w:t xml:space="preserve">Install </w:t>
            </w:r>
            <w:proofErr w:type="spellStart"/>
            <w:r>
              <w:rPr>
                <w:rStyle w:val="xref1"/>
              </w:rPr>
              <w:t>Logback</w:t>
            </w:r>
            <w:proofErr w:type="spellEnd"/>
            <w:r>
              <w:rPr>
                <w:rStyle w:val="xref1"/>
              </w:rPr>
              <w:t xml:space="preserve"> Module (page </w:t>
            </w:r>
            <w:r>
              <w:fldChar w:fldCharType="begin"/>
            </w:r>
            <w:r>
              <w:instrText xml:space="preserve"> PAGEREF _Ref-1562940867 \h  \* MERGEFORMAT </w:instrText>
            </w:r>
            <w:r>
              <w:fldChar w:fldCharType="separate"/>
            </w:r>
            <w:r>
              <w:rPr>
                <w:rStyle w:val="xref1"/>
              </w:rPr>
              <w:t>41</w:t>
            </w:r>
            <w:r>
              <w:rPr>
                <w:rStyle w:val="xref1"/>
              </w:rPr>
              <w:fldChar w:fldCharType="end"/>
            </w:r>
            <w:r>
              <w:rPr>
                <w:rStyle w:val="xref1"/>
              </w:rPr>
              <w:t>)</w:t>
            </w:r>
          </w:p>
          <w:p w14:paraId="5E756520" w14:textId="77777777" w:rsidR="00BB2D6C" w:rsidRDefault="001C7630">
            <w:pPr>
              <w:pStyle w:val="p1"/>
              <w:rPr>
                <w:ins w:id="90" w:author="Kornipati, Kranthi K. (TR Technology)" w:date="2025-06-19T10:29:00Z" w16du:dateUtc="2025-06-19T04:59:00Z"/>
                <w:rStyle w:val="xref1"/>
              </w:rPr>
            </w:pPr>
            <w:r>
              <w:rPr>
                <w:rStyle w:val="xref1"/>
              </w:rPr>
              <w:t xml:space="preserve">Deploy Certificate Manager Under JBoss (page </w:t>
            </w:r>
            <w:r>
              <w:fldChar w:fldCharType="begin"/>
            </w:r>
            <w:r>
              <w:instrText xml:space="preserve"> PAGEREF _Ref484549961 \h  \* MERGEFORMAT </w:instrText>
            </w:r>
            <w:r>
              <w:fldChar w:fldCharType="separate"/>
            </w:r>
            <w:r>
              <w:rPr>
                <w:rStyle w:val="xref1"/>
              </w:rPr>
              <w:t>42</w:t>
            </w:r>
            <w:r>
              <w:rPr>
                <w:rStyle w:val="xref1"/>
              </w:rPr>
              <w:fldChar w:fldCharType="end"/>
            </w:r>
            <w:r>
              <w:rPr>
                <w:rStyle w:val="xref1"/>
              </w:rPr>
              <w:t>)</w:t>
            </w:r>
          </w:p>
          <w:p w14:paraId="6E12DA5F" w14:textId="7C7175DF" w:rsidR="002C52E2" w:rsidRPr="002C52E2" w:rsidRDefault="002C52E2">
            <w:pPr>
              <w:pStyle w:val="p1"/>
              <w:rPr>
                <w:b/>
                <w:bCs/>
                <w:rPrChange w:id="91" w:author="Kornipati, Kranthi K. (TR Technology)" w:date="2025-06-19T10:30:00Z" w16du:dateUtc="2025-06-19T05:00:00Z">
                  <w:rPr/>
                </w:rPrChange>
              </w:rPr>
            </w:pPr>
          </w:p>
        </w:tc>
      </w:tr>
    </w:tbl>
    <w:p w14:paraId="7C2FFA2C" w14:textId="77777777" w:rsidR="00BB2D6C" w:rsidRDefault="001C7630">
      <w:pPr>
        <w:pStyle w:val="h2"/>
      </w:pPr>
      <w:bookmarkStart w:id="92" w:name="_Toc256000075"/>
      <w:bookmarkStart w:id="93" w:name="_Toc256000023"/>
      <w:bookmarkStart w:id="94" w:name="_Ref2085425355"/>
      <w:r>
        <w:t>Set Environment Variables</w:t>
      </w:r>
      <w:bookmarkEnd w:id="92"/>
      <w:bookmarkEnd w:id="93"/>
      <w:bookmarkEnd w:id="94"/>
    </w:p>
    <w:p w14:paraId="579D6E75" w14:textId="77777777" w:rsidR="00BB2D6C" w:rsidRDefault="001C7630">
      <w:pPr>
        <w:pStyle w:val="p1"/>
      </w:pPr>
      <w:r>
        <w:t>Create the following environment variables.</w:t>
      </w:r>
    </w:p>
    <w:p w14:paraId="4DA35DBD" w14:textId="77777777" w:rsidR="00BB2D6C" w:rsidRDefault="001C7630">
      <w:pPr>
        <w:pStyle w:val="h3"/>
      </w:pPr>
      <w:bookmarkStart w:id="95" w:name="_Toc256000076"/>
      <w:bookmarkStart w:id="96" w:name="_Toc256000024"/>
      <w:r>
        <w:t>JBoss</w:t>
      </w:r>
      <w:bookmarkEnd w:id="95"/>
      <w:bookmarkEnd w:id="96"/>
    </w:p>
    <w:p w14:paraId="0F4FF055" w14:textId="77777777" w:rsidR="00BB2D6C" w:rsidRDefault="001C7630">
      <w:pPr>
        <w:pStyle w:val="p1"/>
      </w:pPr>
      <w:r>
        <w:t xml:space="preserve">Create these JBoss environment variables and point them to the top level of your JBoss Enterprise directory structure (for example, </w:t>
      </w:r>
      <w:r>
        <w:rPr>
          <w:rStyle w:val="spanDocumentAndBookNames"/>
        </w:rPr>
        <w:t>/jboss-eap-6.3</w:t>
      </w:r>
      <w:r>
        <w:t>):</w:t>
      </w:r>
    </w:p>
    <w:p w14:paraId="08C3AA19" w14:textId="77777777" w:rsidR="00BB2D6C" w:rsidRDefault="001C7630">
      <w:pPr>
        <w:pStyle w:val="li"/>
        <w:numPr>
          <w:ilvl w:val="0"/>
          <w:numId w:val="12"/>
        </w:numPr>
        <w:spacing w:before="16pt"/>
      </w:pPr>
      <w:r>
        <w:rPr>
          <w:rStyle w:val="spanDocumentAndBookNames"/>
        </w:rPr>
        <w:t>JBOSS_HOME</w:t>
      </w:r>
    </w:p>
    <w:p w14:paraId="556143EB" w14:textId="77777777" w:rsidR="00BB2D6C" w:rsidRDefault="001C7630">
      <w:pPr>
        <w:pStyle w:val="li"/>
        <w:numPr>
          <w:ilvl w:val="0"/>
          <w:numId w:val="12"/>
        </w:numPr>
        <w:spacing w:after="16pt"/>
      </w:pPr>
      <w:r>
        <w:rPr>
          <w:rStyle w:val="spanDocumentAndBookNames"/>
        </w:rPr>
        <w:t>EAP_HOME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73082FBC" w14:textId="77777777">
        <w:trPr>
          <w:cantSplit/>
          <w:trHeight w:val="480"/>
        </w:trPr>
        <w:tc>
          <w:tcPr>
            <w:tcW w:w="0pt" w:type="dxa"/>
            <w:tcBorders>
              <w:start w:val="single" w:sz="18" w:space="10" w:color="FA6400"/>
            </w:tcBorders>
            <w:tcMar>
              <w:top w:w="0pt" w:type="dxa"/>
              <w:start w:w="10.50pt" w:type="dxa"/>
              <w:bottom w:w="0pt" w:type="dxa"/>
              <w:end w:w="0pt" w:type="dxa"/>
            </w:tcMar>
          </w:tcPr>
          <w:p w14:paraId="0F77691D" w14:textId="77777777" w:rsidR="00BB2D6C" w:rsidRDefault="001C7630">
            <w:pPr>
              <w:pStyle w:val="p4"/>
            </w:pPr>
            <w:r>
              <w:t>Do not include a trailing slash.</w:t>
            </w:r>
            <w:r>
              <w:br/>
            </w:r>
          </w:p>
        </w:tc>
      </w:tr>
    </w:tbl>
    <w:p w14:paraId="1C1C33F6" w14:textId="77777777" w:rsidR="00BB2D6C" w:rsidRDefault="001C7630">
      <w:pPr>
        <w:pStyle w:val="h3"/>
      </w:pPr>
      <w:bookmarkStart w:id="97" w:name="_Toc256000077"/>
      <w:bookmarkStart w:id="98" w:name="_Toc256000025"/>
      <w:r>
        <w:t>Java</w:t>
      </w:r>
      <w:bookmarkEnd w:id="97"/>
      <w:bookmarkEnd w:id="98"/>
    </w:p>
    <w:p w14:paraId="0102372B" w14:textId="77777777" w:rsidR="00BB2D6C" w:rsidRDefault="001C7630">
      <w:pPr>
        <w:pStyle w:val="p1"/>
      </w:pPr>
      <w:r>
        <w:t xml:space="preserve">Ensure that you have a </w:t>
      </w:r>
      <w:r>
        <w:rPr>
          <w:rStyle w:val="spanDocumentAndBookNames"/>
        </w:rPr>
        <w:t>JAVA_HOME</w:t>
      </w:r>
      <w:r>
        <w:t xml:space="preserve"> variable pointing to the Java installation directory.</w:t>
      </w:r>
    </w:p>
    <w:p w14:paraId="4D0B1515" w14:textId="77777777" w:rsidR="00BB2D6C" w:rsidRDefault="001C7630">
      <w:pPr>
        <w:pStyle w:val="h2"/>
      </w:pPr>
      <w:bookmarkStart w:id="99" w:name="_Toc256000078"/>
      <w:bookmarkStart w:id="100" w:name="_Toc256000026"/>
      <w:bookmarkStart w:id="101" w:name="_Ref-58778872"/>
      <w:r>
        <w:lastRenderedPageBreak/>
        <w:t>Configure JDBC in JBoss</w:t>
      </w:r>
      <w:bookmarkEnd w:id="99"/>
      <w:bookmarkEnd w:id="100"/>
      <w:bookmarkEnd w:id="101"/>
    </w:p>
    <w:p w14:paraId="3D34A3C4" w14:textId="77777777" w:rsidR="00BB2D6C" w:rsidRDefault="001C7630">
      <w:pPr>
        <w:pStyle w:val="p1"/>
      </w:pPr>
      <w:r>
        <w:t xml:space="preserve">Copy the JDBC driver file you located in </w:t>
      </w:r>
      <w:r>
        <w:rPr>
          <w:rStyle w:val="xref1"/>
        </w:rPr>
        <w:t xml:space="preserve">Get JDBC Driver (page </w:t>
      </w:r>
      <w:r>
        <w:fldChar w:fldCharType="begin"/>
      </w:r>
      <w:r>
        <w:instrText xml:space="preserve"> PAGEREF 1083355589 \h  \* MERGEFORMAT </w:instrText>
      </w:r>
      <w:r>
        <w:fldChar w:fldCharType="separate"/>
      </w:r>
      <w:r>
        <w:rPr>
          <w:rStyle w:val="xref1"/>
        </w:rPr>
        <w:t>18</w:t>
      </w:r>
      <w:r>
        <w:rPr>
          <w:rStyle w:val="xref1"/>
        </w:rPr>
        <w:fldChar w:fldCharType="end"/>
      </w:r>
      <w:r>
        <w:rPr>
          <w:rStyle w:val="xref1"/>
        </w:rPr>
        <w:t>)</w:t>
      </w:r>
      <w:r>
        <w:t>, and then paste it into the following directory:</w:t>
      </w:r>
    </w:p>
    <w:p w14:paraId="277B730B" w14:textId="77777777" w:rsidR="00BB2D6C" w:rsidRDefault="001C7630">
      <w:pPr>
        <w:pStyle w:val="p1"/>
      </w:pPr>
      <w:r>
        <w:rPr>
          <w:rStyle w:val="spanDocumentAndBookNames"/>
        </w:rPr>
        <w:t>JBOSS_HOME/standalone/deployments</w:t>
      </w:r>
    </w:p>
    <w:p w14:paraId="45F9227F" w14:textId="77777777" w:rsidR="00BB2D6C" w:rsidRDefault="001C7630">
      <w:pPr>
        <w:pStyle w:val="h2"/>
      </w:pPr>
      <w:bookmarkStart w:id="102" w:name="_Toc256000079"/>
      <w:bookmarkStart w:id="103" w:name="_Toc256000027"/>
      <w:bookmarkStart w:id="104" w:name="_Ref-1902570422"/>
      <w:r>
        <w:t>Configure Memory</w:t>
      </w:r>
      <w:bookmarkEnd w:id="102"/>
      <w:bookmarkEnd w:id="103"/>
      <w:bookmarkEnd w:id="104"/>
    </w:p>
    <w:p w14:paraId="01AD3024" w14:textId="77777777" w:rsidR="00BB2D6C" w:rsidRDefault="001C7630">
      <w:pPr>
        <w:pStyle w:val="p1"/>
      </w:pPr>
      <w:r>
        <w:t>Set memory for Certificate Manager by editing the following JBoss file:</w:t>
      </w:r>
    </w:p>
    <w:p w14:paraId="6C1C8BEC" w14:textId="77777777" w:rsidR="00BB2D6C" w:rsidRDefault="001C7630">
      <w:pPr>
        <w:pStyle w:val="li"/>
        <w:numPr>
          <w:ilvl w:val="0"/>
          <w:numId w:val="13"/>
        </w:numPr>
        <w:spacing w:before="16pt"/>
      </w:pPr>
      <w:r>
        <w:t xml:space="preserve">Microsoft Windows: </w:t>
      </w:r>
      <w:r>
        <w:rPr>
          <w:rStyle w:val="spanDocumentAndBookNames"/>
        </w:rPr>
        <w:t>JBOSS_HOME/bin/standalone.conf.bat</w:t>
      </w:r>
    </w:p>
    <w:p w14:paraId="1E30DB71" w14:textId="77777777" w:rsidR="00BB2D6C" w:rsidRDefault="001C7630">
      <w:pPr>
        <w:pStyle w:val="li"/>
        <w:numPr>
          <w:ilvl w:val="0"/>
          <w:numId w:val="13"/>
        </w:numPr>
        <w:spacing w:after="16pt"/>
      </w:pPr>
      <w:r>
        <w:t xml:space="preserve">Unix/Linux: </w:t>
      </w:r>
      <w:r>
        <w:rPr>
          <w:rStyle w:val="spanDocumentAndBookNames"/>
        </w:rPr>
        <w:t>JBOSS_HOME/bin/</w:t>
      </w:r>
      <w:proofErr w:type="spellStart"/>
      <w:r>
        <w:rPr>
          <w:rStyle w:val="spanDocumentAndBookNames"/>
        </w:rPr>
        <w:t>standalone.conf</w:t>
      </w:r>
      <w:proofErr w:type="spellEnd"/>
    </w:p>
    <w:p w14:paraId="535F4E73" w14:textId="77777777" w:rsidR="00BB2D6C" w:rsidRDefault="001C7630">
      <w:pPr>
        <w:pStyle w:val="p1"/>
      </w:pPr>
      <w:r>
        <w:t xml:space="preserve">Use the values in the table as a </w:t>
      </w:r>
      <w:proofErr w:type="gramStart"/>
      <w:r>
        <w:t>guide, and</w:t>
      </w:r>
      <w:proofErr w:type="gramEnd"/>
      <w:r>
        <w:t xml:space="preserve"> see the example below for Unix/Linux and Microsoft Windows.</w:t>
      </w:r>
    </w:p>
    <w:p w14:paraId="0A5167CC"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761"/>
        <w:gridCol w:w="1285"/>
        <w:gridCol w:w="7483"/>
      </w:tblGrid>
      <w:tr w:rsidR="00BB2D6C" w14:paraId="0FD494B1" w14:textId="77777777">
        <w:trPr>
          <w:tblHeader/>
        </w:trPr>
        <w:tc>
          <w:tcPr>
            <w:tcW w:w="7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007C4AA" w14:textId="77777777" w:rsidR="00BB2D6C" w:rsidRDefault="001C7630">
            <w:pPr>
              <w:pStyle w:val="th"/>
            </w:pPr>
            <w:r>
              <w:t>JAVA Option</w:t>
            </w:r>
          </w:p>
        </w:tc>
        <w:tc>
          <w:tcPr>
            <w:tcW w:w="54.7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75109980" w14:textId="77777777" w:rsidR="00BB2D6C" w:rsidRDefault="001C7630">
            <w:pPr>
              <w:pStyle w:val="th"/>
            </w:pPr>
            <w:r>
              <w:t>Value</w:t>
            </w:r>
          </w:p>
        </w:tc>
        <w:tc>
          <w:tcPr>
            <w:tcW w:w="318.7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8DDCB7F" w14:textId="77777777" w:rsidR="00BB2D6C" w:rsidRDefault="001C7630">
            <w:pPr>
              <w:pStyle w:val="th"/>
            </w:pPr>
            <w:r>
              <w:t>Description</w:t>
            </w:r>
          </w:p>
        </w:tc>
      </w:tr>
      <w:tr w:rsidR="00BB2D6C" w14:paraId="2DD5B7CC" w14:textId="77777777">
        <w:tc>
          <w:tcPr>
            <w:tcW w:w="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958FDB3" w14:textId="77777777" w:rsidR="00BB2D6C" w:rsidRDefault="001C7630">
            <w:pPr>
              <w:pStyle w:val="td2"/>
            </w:pPr>
            <w:r>
              <w:t>-</w:t>
            </w:r>
            <w:proofErr w:type="spellStart"/>
            <w:r>
              <w:t>Xms</w:t>
            </w:r>
            <w:proofErr w:type="spellEnd"/>
          </w:p>
        </w:tc>
        <w:tc>
          <w:tcPr>
            <w:tcW w:w="5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609AD19" w14:textId="77777777" w:rsidR="00BB2D6C" w:rsidRDefault="001C7630">
            <w:pPr>
              <w:pStyle w:val="td2"/>
            </w:pPr>
            <w:r>
              <w:rPr>
                <w:rStyle w:val="spanUIElement1"/>
              </w:rPr>
              <w:t>512m</w:t>
            </w:r>
          </w:p>
        </w:tc>
        <w:tc>
          <w:tcPr>
            <w:tcW w:w="31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C424F3C" w14:textId="77777777" w:rsidR="00BB2D6C" w:rsidRDefault="001C7630">
            <w:pPr>
              <w:pStyle w:val="p2"/>
            </w:pPr>
            <w:r>
              <w:t>This is the recommended starting memory allocation in megabytes.</w:t>
            </w:r>
          </w:p>
          <w:p w14:paraId="66E65848" w14:textId="77777777" w:rsidR="00BB2D6C" w:rsidRDefault="001C7630">
            <w:pPr>
              <w:pStyle w:val="p3"/>
            </w:pPr>
            <w:r>
              <w:t>Increase this value if your loads require more memory.</w:t>
            </w:r>
          </w:p>
        </w:tc>
      </w:tr>
      <w:tr w:rsidR="00BB2D6C" w14:paraId="5D319A84" w14:textId="77777777">
        <w:tc>
          <w:tcPr>
            <w:tcW w:w="75pt" w:type="dxa"/>
            <w:tcBorders>
              <w:top w:val="single" w:sz="6" w:space="0" w:color="404040"/>
              <w:end w:val="single" w:sz="6" w:space="0" w:color="404040"/>
            </w:tcBorders>
            <w:tcMar>
              <w:top w:w="5pt" w:type="dxa"/>
              <w:start w:w="3.75pt" w:type="dxa"/>
              <w:bottom w:w="5pt" w:type="dxa"/>
              <w:end w:w="3.75pt" w:type="dxa"/>
            </w:tcMar>
          </w:tcPr>
          <w:p w14:paraId="7AF8C753" w14:textId="77777777" w:rsidR="00BB2D6C" w:rsidRDefault="001C7630">
            <w:pPr>
              <w:pStyle w:val="td2"/>
            </w:pPr>
            <w:r>
              <w:t>-</w:t>
            </w:r>
            <w:proofErr w:type="spellStart"/>
            <w:r>
              <w:t>Xmx</w:t>
            </w:r>
            <w:proofErr w:type="spellEnd"/>
          </w:p>
        </w:tc>
        <w:tc>
          <w:tcPr>
            <w:tcW w:w="5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503C087" w14:textId="77777777" w:rsidR="00BB2D6C" w:rsidRDefault="001C7630">
            <w:pPr>
              <w:pStyle w:val="td2"/>
            </w:pPr>
            <w:r>
              <w:rPr>
                <w:rStyle w:val="spanUIElement1"/>
              </w:rPr>
              <w:t>1024m</w:t>
            </w:r>
          </w:p>
        </w:tc>
        <w:tc>
          <w:tcPr>
            <w:tcW w:w="318.75pt" w:type="dxa"/>
            <w:tcBorders>
              <w:top w:val="single" w:sz="6" w:space="0" w:color="404040"/>
              <w:start w:val="single" w:sz="6" w:space="0" w:color="404040"/>
            </w:tcBorders>
            <w:tcMar>
              <w:top w:w="5pt" w:type="dxa"/>
              <w:start w:w="3.75pt" w:type="dxa"/>
              <w:bottom w:w="5pt" w:type="dxa"/>
              <w:end w:w="3.75pt" w:type="dxa"/>
            </w:tcMar>
          </w:tcPr>
          <w:p w14:paraId="6BFDBACE" w14:textId="77777777" w:rsidR="00BB2D6C" w:rsidRDefault="001C7630">
            <w:pPr>
              <w:pStyle w:val="p2"/>
            </w:pPr>
            <w:r>
              <w:t>This is the recommended maximum memory allocation in megabytes.</w:t>
            </w:r>
          </w:p>
          <w:p w14:paraId="7FF460C6" w14:textId="77777777" w:rsidR="00BB2D6C" w:rsidRDefault="001C7630">
            <w:pPr>
              <w:pStyle w:val="p3"/>
            </w:pPr>
            <w:r>
              <w:t>Increase this value if your loads require more memory.</w:t>
            </w:r>
          </w:p>
        </w:tc>
      </w:tr>
    </w:tbl>
    <w:p w14:paraId="5301AD44" w14:textId="77777777" w:rsidR="00BB2D6C" w:rsidRDefault="00BB2D6C">
      <w:pPr>
        <w:spacing w:after="16pt"/>
      </w:pPr>
    </w:p>
    <w:p w14:paraId="0260F874" w14:textId="77777777" w:rsidR="00BB2D6C" w:rsidRDefault="001C7630">
      <w:pPr>
        <w:pStyle w:val="h3"/>
      </w:pPr>
      <w:bookmarkStart w:id="105" w:name="_Toc256000080"/>
      <w:bookmarkStart w:id="106" w:name="_Toc256000028"/>
      <w:r>
        <w:t>Unix/Linux</w:t>
      </w:r>
      <w:bookmarkEnd w:id="105"/>
      <w:bookmarkEnd w:id="106"/>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66573B82" w14:textId="77777777">
        <w:trPr>
          <w:cantSplit/>
          <w:trHeight w:val="480"/>
        </w:trPr>
        <w:tc>
          <w:tcPr>
            <w:tcW w:w="0pt" w:type="dxa"/>
            <w:tcBorders>
              <w:start w:val="single" w:sz="18" w:space="10" w:color="FA6400"/>
            </w:tcBorders>
            <w:tcMar>
              <w:top w:w="0pt" w:type="dxa"/>
              <w:start w:w="10.50pt" w:type="dxa"/>
              <w:bottom w:w="0pt" w:type="dxa"/>
              <w:end w:w="0pt" w:type="dxa"/>
            </w:tcMar>
          </w:tcPr>
          <w:p w14:paraId="5D281916" w14:textId="77777777" w:rsidR="00BB2D6C" w:rsidRDefault="001C7630">
            <w:pPr>
              <w:pStyle w:val="p4"/>
            </w:pPr>
            <w:r>
              <w:t>The example below spans multiple lines to fit on the page. Ensure your updated entries remain on a single line.</w:t>
            </w:r>
            <w:r>
              <w:br/>
            </w:r>
          </w:p>
        </w:tc>
      </w:tr>
    </w:tbl>
    <w:p w14:paraId="3B92C4E4" w14:textId="77777777" w:rsidR="00BB2D6C" w:rsidRDefault="001C7630">
      <w:pPr>
        <w:pStyle w:val="p1"/>
      </w:pPr>
      <w:r>
        <w:t xml:space="preserve">In </w:t>
      </w:r>
      <w:proofErr w:type="spellStart"/>
      <w:r>
        <w:rPr>
          <w:rStyle w:val="spanDocumentAndBookNames"/>
        </w:rPr>
        <w:t>standalone.conf</w:t>
      </w:r>
      <w:proofErr w:type="spellEnd"/>
      <w:r>
        <w:t xml:space="preserve">, find the original line containing </w:t>
      </w:r>
      <w:r>
        <w:rPr>
          <w:rStyle w:val="spanUIElement"/>
        </w:rPr>
        <w:t>JAVA_OPTS=</w:t>
      </w:r>
      <w:r>
        <w:t>, and then update the line with the values from the table above:</w:t>
      </w:r>
    </w:p>
    <w:p w14:paraId="0898306E" w14:textId="77777777" w:rsidR="00BB2D6C" w:rsidRDefault="001C7630">
      <w:pPr>
        <w:pStyle w:val="p1"/>
      </w:pPr>
      <w:r>
        <w:rPr>
          <w:rStyle w:val="spanUIElement"/>
        </w:rPr>
        <w:t>Original</w:t>
      </w:r>
    </w:p>
    <w:p w14:paraId="51869805" w14:textId="77777777" w:rsidR="00BB2D6C" w:rsidRDefault="001C7630">
      <w:pPr>
        <w:pStyle w:val="p1"/>
      </w:pPr>
      <w:r>
        <w:rPr>
          <w:rStyle w:val="code"/>
        </w:rPr>
        <w:t>JAVA_OPTS="-Xms1303m -Xmx1303m -</w:t>
      </w:r>
      <w:proofErr w:type="spellStart"/>
      <w:proofErr w:type="gramStart"/>
      <w:r>
        <w:rPr>
          <w:rStyle w:val="code"/>
        </w:rPr>
        <w:t>XX:MaxPermSize</w:t>
      </w:r>
      <w:proofErr w:type="spellEnd"/>
      <w:proofErr w:type="gramEnd"/>
      <w:r>
        <w:rPr>
          <w:rStyle w:val="code"/>
        </w:rPr>
        <w:t>=256m -Djava.net.preferIPv4Stack=true"</w:t>
      </w:r>
    </w:p>
    <w:p w14:paraId="3382CA2A" w14:textId="77777777" w:rsidR="00BB2D6C" w:rsidRDefault="001C7630">
      <w:pPr>
        <w:pStyle w:val="p1"/>
      </w:pPr>
      <w:r>
        <w:rPr>
          <w:rStyle w:val="spanUIElement"/>
        </w:rPr>
        <w:lastRenderedPageBreak/>
        <w:t>Updated</w:t>
      </w:r>
    </w:p>
    <w:p w14:paraId="3B9278A3" w14:textId="77777777" w:rsidR="00BB2D6C" w:rsidRDefault="001C7630">
      <w:pPr>
        <w:pStyle w:val="p1"/>
      </w:pPr>
      <w:r>
        <w:rPr>
          <w:rStyle w:val="code"/>
        </w:rPr>
        <w:t>JAVA_OPTS="-Xms512m -Xmx1024m -Djava.net.preferIPv4Stack=true"</w:t>
      </w:r>
    </w:p>
    <w:p w14:paraId="7D2AD4B6" w14:textId="77777777" w:rsidR="00BB2D6C" w:rsidRDefault="001C7630">
      <w:pPr>
        <w:pStyle w:val="h3"/>
      </w:pPr>
      <w:bookmarkStart w:id="107" w:name="_Toc256000081"/>
      <w:bookmarkStart w:id="108" w:name="_Toc256000029"/>
      <w:r>
        <w:t>Microsoft Windows</w:t>
      </w:r>
      <w:bookmarkEnd w:id="107"/>
      <w:bookmarkEnd w:id="108"/>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02A7EFF5" w14:textId="77777777">
        <w:trPr>
          <w:cantSplit/>
          <w:trHeight w:val="480"/>
        </w:trPr>
        <w:tc>
          <w:tcPr>
            <w:tcW w:w="0pt" w:type="dxa"/>
            <w:tcBorders>
              <w:start w:val="single" w:sz="18" w:space="10" w:color="FA6400"/>
            </w:tcBorders>
            <w:tcMar>
              <w:top w:w="0pt" w:type="dxa"/>
              <w:start w:w="10.50pt" w:type="dxa"/>
              <w:bottom w:w="0pt" w:type="dxa"/>
              <w:end w:w="0pt" w:type="dxa"/>
            </w:tcMar>
          </w:tcPr>
          <w:p w14:paraId="6F2F3F9A" w14:textId="77777777" w:rsidR="00BB2D6C" w:rsidRDefault="001C7630">
            <w:pPr>
              <w:pStyle w:val="p4"/>
            </w:pPr>
            <w:r>
              <w:t>The example below spans multiple lines to fit on the page. Ensure your updated entries remain on a single line.</w:t>
            </w:r>
            <w:r>
              <w:br/>
            </w:r>
          </w:p>
        </w:tc>
      </w:tr>
    </w:tbl>
    <w:p w14:paraId="7FAD4AF7" w14:textId="77777777" w:rsidR="00BB2D6C" w:rsidRDefault="001C7630">
      <w:pPr>
        <w:pStyle w:val="p1"/>
      </w:pPr>
      <w:r>
        <w:t xml:space="preserve">In </w:t>
      </w:r>
      <w:r>
        <w:rPr>
          <w:rStyle w:val="spanDocumentAndBookNames"/>
        </w:rPr>
        <w:t>standalone.conf.bat</w:t>
      </w:r>
      <w:r>
        <w:t xml:space="preserve">, find the original line containing </w:t>
      </w:r>
      <w:r>
        <w:rPr>
          <w:rStyle w:val="spanUIElement"/>
        </w:rPr>
        <w:t>JAVA_OPTS=</w:t>
      </w:r>
      <w:r>
        <w:t>, and then update the line with the values from the table above:</w:t>
      </w:r>
    </w:p>
    <w:p w14:paraId="3621D214" w14:textId="77777777" w:rsidR="00BB2D6C" w:rsidRDefault="001C7630">
      <w:pPr>
        <w:pStyle w:val="p1"/>
      </w:pPr>
      <w:r>
        <w:rPr>
          <w:rStyle w:val="spanUIElement"/>
        </w:rPr>
        <w:t>Original</w:t>
      </w:r>
    </w:p>
    <w:p w14:paraId="4A852CD8" w14:textId="77777777" w:rsidR="00BB2D6C" w:rsidRDefault="001C7630">
      <w:pPr>
        <w:pStyle w:val="p1"/>
      </w:pPr>
      <w:r>
        <w:rPr>
          <w:rStyle w:val="code"/>
        </w:rPr>
        <w:t>set "JAVA_OPTS=-Xms1G -Xmx1G -</w:t>
      </w:r>
      <w:proofErr w:type="spellStart"/>
      <w:proofErr w:type="gramStart"/>
      <w:r>
        <w:rPr>
          <w:rStyle w:val="code"/>
        </w:rPr>
        <w:t>XX:MaxPermSize</w:t>
      </w:r>
      <w:proofErr w:type="spellEnd"/>
      <w:proofErr w:type="gramEnd"/>
      <w:r>
        <w:rPr>
          <w:rStyle w:val="code"/>
        </w:rPr>
        <w:t>=256M"</w:t>
      </w:r>
    </w:p>
    <w:p w14:paraId="721643AA" w14:textId="77777777" w:rsidR="00BB2D6C" w:rsidRDefault="001C7630">
      <w:pPr>
        <w:pStyle w:val="p1"/>
      </w:pPr>
      <w:r>
        <w:rPr>
          <w:rStyle w:val="spanUIElement"/>
        </w:rPr>
        <w:t>Updated</w:t>
      </w:r>
    </w:p>
    <w:p w14:paraId="5B2ED1DC" w14:textId="77777777" w:rsidR="00BB2D6C" w:rsidRDefault="001C7630">
      <w:pPr>
        <w:pStyle w:val="p1"/>
      </w:pPr>
      <w:r>
        <w:rPr>
          <w:rStyle w:val="code"/>
        </w:rPr>
        <w:t>set "JAVA_OPTS=-Xms512m -Xmx1024m"</w:t>
      </w:r>
    </w:p>
    <w:p w14:paraId="2E35BD90" w14:textId="77777777" w:rsidR="00BB2D6C" w:rsidRDefault="001C7630">
      <w:pPr>
        <w:pStyle w:val="h2"/>
      </w:pPr>
      <w:bookmarkStart w:id="109" w:name="_Toc256000082"/>
      <w:bookmarkStart w:id="110" w:name="_Toc256000030"/>
      <w:bookmarkStart w:id="111" w:name="_Ref-2063530808"/>
      <w:r>
        <w:t>Set SERVER_OPTS Parameters</w:t>
      </w:r>
      <w:bookmarkEnd w:id="109"/>
      <w:bookmarkEnd w:id="110"/>
      <w:bookmarkEnd w:id="111"/>
    </w:p>
    <w:p w14:paraId="5EB61294" w14:textId="77777777" w:rsidR="00BB2D6C" w:rsidRDefault="001C7630">
      <w:pPr>
        <w:pStyle w:val="p1"/>
      </w:pPr>
      <w:r>
        <w:t>Set SERVER_OPTS parameters for Certificate Manager by editing the JBoss file for your operating system:</w:t>
      </w:r>
    </w:p>
    <w:p w14:paraId="09F3ACBB" w14:textId="77777777" w:rsidR="00BB2D6C" w:rsidRDefault="001C7630">
      <w:pPr>
        <w:pStyle w:val="li"/>
        <w:numPr>
          <w:ilvl w:val="0"/>
          <w:numId w:val="14"/>
        </w:numPr>
        <w:spacing w:before="16pt"/>
      </w:pPr>
      <w:r>
        <w:t xml:space="preserve">Microsoft Windows: </w:t>
      </w:r>
      <w:r>
        <w:rPr>
          <w:rStyle w:val="spanDocumentAndBookNames"/>
        </w:rPr>
        <w:t>JBOSS_HOME/bin/standalone.conf.bat</w:t>
      </w:r>
    </w:p>
    <w:p w14:paraId="64364A2A" w14:textId="77777777" w:rsidR="00BB2D6C" w:rsidRDefault="001C7630">
      <w:pPr>
        <w:pStyle w:val="li"/>
        <w:numPr>
          <w:ilvl w:val="0"/>
          <w:numId w:val="14"/>
        </w:numPr>
        <w:spacing w:after="16pt"/>
      </w:pPr>
      <w:r>
        <w:t xml:space="preserve">Unix/Linux: </w:t>
      </w:r>
      <w:r>
        <w:rPr>
          <w:rStyle w:val="spanDocumentAndBookNames"/>
        </w:rPr>
        <w:t>JBOSS_HOME/bin/</w:t>
      </w:r>
      <w:proofErr w:type="spellStart"/>
      <w:r>
        <w:rPr>
          <w:rStyle w:val="spanDocumentAndBookNames"/>
        </w:rPr>
        <w:t>standalone.conf</w:t>
      </w:r>
      <w:proofErr w:type="spellEnd"/>
    </w:p>
    <w:p w14:paraId="11C80AFF" w14:textId="77777777" w:rsidR="00BB2D6C" w:rsidRDefault="001C7630">
      <w:pPr>
        <w:pStyle w:val="p1"/>
      </w:pPr>
      <w:r>
        <w:t xml:space="preserve">Use the values in the table as a </w:t>
      </w:r>
      <w:proofErr w:type="gramStart"/>
      <w:r>
        <w:t>guide, and</w:t>
      </w:r>
      <w:proofErr w:type="gramEnd"/>
      <w:r>
        <w:t xml:space="preserve"> see the examples for Unix/Linux and Microsoft Windows below.</w:t>
      </w:r>
    </w:p>
    <w:p w14:paraId="425A9507"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324"/>
        <w:gridCol w:w="8205"/>
      </w:tblGrid>
      <w:tr w:rsidR="00BB2D6C" w14:paraId="3FC8E84C" w14:textId="77777777">
        <w:trPr>
          <w:tblHeader/>
        </w:trPr>
        <w:tc>
          <w:tcPr>
            <w:tcW w:w="99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281416D2" w14:textId="77777777" w:rsidR="00BB2D6C" w:rsidRDefault="001C7630">
            <w:pPr>
              <w:pStyle w:val="th"/>
            </w:pPr>
            <w:r>
              <w:t>Parameter</w:t>
            </w:r>
          </w:p>
        </w:tc>
        <w:tc>
          <w:tcPr>
            <w:tcW w:w="349.5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25BC31A2" w14:textId="77777777" w:rsidR="00BB2D6C" w:rsidRDefault="001C7630">
            <w:pPr>
              <w:pStyle w:val="th"/>
            </w:pPr>
            <w:r>
              <w:t>Value</w:t>
            </w:r>
          </w:p>
        </w:tc>
      </w:tr>
      <w:tr w:rsidR="00BB2D6C" w14:paraId="56389975" w14:textId="77777777">
        <w:tc>
          <w:tcPr>
            <w:tcW w:w="99pt" w:type="dxa"/>
            <w:tcBorders>
              <w:top w:val="single" w:sz="6" w:space="0" w:color="404040"/>
              <w:end w:val="single" w:sz="6" w:space="0" w:color="404040"/>
            </w:tcBorders>
            <w:tcMar>
              <w:top w:w="5pt" w:type="dxa"/>
              <w:start w:w="3.75pt" w:type="dxa"/>
              <w:bottom w:w="5pt" w:type="dxa"/>
              <w:end w:w="3.75pt" w:type="dxa"/>
            </w:tcMar>
          </w:tcPr>
          <w:p w14:paraId="19847A49" w14:textId="77777777" w:rsidR="00BB2D6C" w:rsidRDefault="001C7630">
            <w:pPr>
              <w:pStyle w:val="td2"/>
            </w:pPr>
            <w:r>
              <w:t>SERVER_OPTS=</w:t>
            </w:r>
          </w:p>
        </w:tc>
        <w:tc>
          <w:tcPr>
            <w:tcW w:w="349.50pt" w:type="dxa"/>
            <w:tcBorders>
              <w:top w:val="single" w:sz="6" w:space="0" w:color="404040"/>
              <w:start w:val="single" w:sz="6" w:space="0" w:color="404040"/>
            </w:tcBorders>
            <w:tcMar>
              <w:top w:w="5pt" w:type="dxa"/>
              <w:start w:w="3.75pt" w:type="dxa"/>
              <w:bottom w:w="5pt" w:type="dxa"/>
              <w:end w:w="3.75pt" w:type="dxa"/>
            </w:tcMar>
          </w:tcPr>
          <w:p w14:paraId="0A5411B9" w14:textId="77777777" w:rsidR="00BB2D6C" w:rsidRDefault="001C7630">
            <w:pPr>
              <w:pStyle w:val="td2"/>
            </w:pPr>
            <w:r>
              <w:t>-Dlogback.configurationFile=../standalone/configuration/logback.xml</w:t>
            </w:r>
          </w:p>
        </w:tc>
      </w:tr>
    </w:tbl>
    <w:p w14:paraId="546400A2" w14:textId="77777777" w:rsidR="00BB2D6C" w:rsidRDefault="00BB2D6C">
      <w:pPr>
        <w:spacing w:after="16pt"/>
      </w:pPr>
    </w:p>
    <w:p w14:paraId="1B792C9B" w14:textId="77777777" w:rsidR="00BB2D6C" w:rsidRDefault="001C7630">
      <w:pPr>
        <w:pStyle w:val="h4"/>
      </w:pPr>
      <w:r>
        <w:t>Unix/Linux</w:t>
      </w:r>
    </w:p>
    <w:p w14:paraId="12B1036A" w14:textId="77777777" w:rsidR="00BB2D6C" w:rsidRDefault="001C7630">
      <w:pPr>
        <w:pStyle w:val="p1"/>
      </w:pPr>
      <w:r>
        <w:t>The example below spans multiples lines to fit on the page. Keep your entry on a single line.</w:t>
      </w:r>
    </w:p>
    <w:p w14:paraId="2BDCA977" w14:textId="77777777" w:rsidR="00BB2D6C" w:rsidRDefault="001C7630">
      <w:pPr>
        <w:pStyle w:val="p1"/>
      </w:pPr>
      <w:r>
        <w:lastRenderedPageBreak/>
        <w:t xml:space="preserve">In </w:t>
      </w:r>
      <w:r>
        <w:rPr>
          <w:rStyle w:val="spanDocumentAndBookNames"/>
        </w:rPr>
        <w:t>standalone.sh</w:t>
      </w:r>
      <w:r>
        <w:t xml:space="preserve">, find the original line containing </w:t>
      </w:r>
      <w:r>
        <w:rPr>
          <w:rStyle w:val="spanUIElement"/>
        </w:rPr>
        <w:t>SERVER_OPTS=</w:t>
      </w:r>
      <w:r>
        <w:t xml:space="preserve">, and then update the line with the values in bold. The example below uses </w:t>
      </w:r>
      <w:proofErr w:type="spellStart"/>
      <w:r>
        <w:rPr>
          <w:rStyle w:val="spanUIElement"/>
        </w:rPr>
        <w:t>certmgr</w:t>
      </w:r>
      <w:proofErr w:type="spellEnd"/>
      <w:r>
        <w:t xml:space="preserve"> and </w:t>
      </w:r>
      <w:proofErr w:type="spellStart"/>
      <w:r>
        <w:rPr>
          <w:rStyle w:val="spanUIElement"/>
        </w:rPr>
        <w:t>sbxtax</w:t>
      </w:r>
      <w:proofErr w:type="spellEnd"/>
      <w:r>
        <w:t>:</w:t>
      </w:r>
    </w:p>
    <w:p w14:paraId="4B5DF74C" w14:textId="77777777" w:rsidR="00BB2D6C" w:rsidRDefault="001C7630">
      <w:pPr>
        <w:pStyle w:val="p1"/>
      </w:pPr>
      <w:r>
        <w:rPr>
          <w:rStyle w:val="spanDocumentAndBookNames"/>
        </w:rPr>
        <w:t>Original</w:t>
      </w:r>
    </w:p>
    <w:p w14:paraId="6EE4F9DF" w14:textId="77777777" w:rsidR="00BB2D6C" w:rsidRDefault="001C7630">
      <w:pPr>
        <w:pStyle w:val="pCodeSample"/>
      </w:pPr>
      <w:r>
        <w:t>SERVER_OPTS=""</w:t>
      </w:r>
    </w:p>
    <w:p w14:paraId="6152C2FE" w14:textId="77777777" w:rsidR="00BB2D6C" w:rsidRDefault="001C7630">
      <w:pPr>
        <w:pStyle w:val="p1"/>
      </w:pPr>
      <w:r>
        <w:rPr>
          <w:rStyle w:val="spanDocumentAndBookNames"/>
        </w:rPr>
        <w:t>Updated</w:t>
      </w:r>
    </w:p>
    <w:p w14:paraId="3F0F622A" w14:textId="77777777" w:rsidR="00BB2D6C" w:rsidRDefault="001C7630">
      <w:pPr>
        <w:pStyle w:val="pCodeSample"/>
        <w:rPr>
          <w:ins w:id="112" w:author="Kornipati, Kranthi K. (TR Technology)" w:date="2025-06-19T10:33:00Z" w16du:dateUtc="2025-06-19T05:03:00Z"/>
          <w:rStyle w:val="spanUIElement"/>
        </w:rPr>
      </w:pPr>
      <w:r>
        <w:t>SERVER_OPTS=</w:t>
      </w:r>
      <w:r>
        <w:rPr>
          <w:rStyle w:val="spanUIElement"/>
        </w:rPr>
        <w:t>"-Dlogback.configurationFile=../standalone/configuration/logback.xml"</w:t>
      </w:r>
    </w:p>
    <w:p w14:paraId="291F2FB1" w14:textId="5F9F52CE" w:rsidR="002C52E2" w:rsidRDefault="002C52E2">
      <w:pPr>
        <w:pStyle w:val="pCodeSample"/>
        <w:rPr>
          <w:ins w:id="113" w:author="Kornipati, Kranthi K. (TR Technology)" w:date="2025-06-19T10:34:00Z" w16du:dateUtc="2025-06-19T05:04:00Z"/>
          <w:rStyle w:val="spanUIElement"/>
          <w:i/>
          <w:iCs/>
        </w:rPr>
      </w:pPr>
      <w:ins w:id="114" w:author="Kornipati, Kranthi K. (TR Technology)" w:date="2025-06-19T10:33:00Z" w16du:dateUtc="2025-06-19T05:03:00Z">
        <w:r w:rsidRPr="002C52E2">
          <w:rPr>
            <w:rStyle w:val="spanUIElement"/>
            <w:i/>
            <w:iCs/>
            <w:rPrChange w:id="115" w:author="Kornipati, Kranthi K. (TR Technology)" w:date="2025-06-19T10:34:00Z" w16du:dateUtc="2025-06-19T05:04:00Z">
              <w:rPr>
                <w:rStyle w:val="spanUIElement"/>
              </w:rPr>
            </w:rPrChange>
          </w:rPr>
          <w:t>For Java17</w:t>
        </w:r>
      </w:ins>
    </w:p>
    <w:p w14:paraId="243DDAD6" w14:textId="1EC4F77B" w:rsidR="002C52E2" w:rsidRDefault="00B07AE6">
      <w:pPr>
        <w:pStyle w:val="pCodeSample"/>
        <w:rPr>
          <w:ins w:id="116" w:author="Kornipati, Kranthi K. (TR Technology)" w:date="2025-06-19T10:34:00Z" w16du:dateUtc="2025-06-19T05:04:00Z"/>
          <w:rStyle w:val="spanUIElement"/>
          <w:b w:val="0"/>
          <w:bCs w:val="0"/>
        </w:rPr>
      </w:pPr>
      <w:ins w:id="117" w:author="Kornipati, Kranthi K. (TR Technology)" w:date="2025-06-19T10:36:00Z" w16du:dateUtc="2025-06-19T05:06:00Z">
        <w:r>
          <w:rPr>
            <w:rStyle w:val="spanUIElement"/>
            <w:b w:val="0"/>
            <w:bCs w:val="0"/>
          </w:rPr>
          <w:t>JBOSS 8</w:t>
        </w:r>
      </w:ins>
      <w:ins w:id="118" w:author="Kornipati, Kranthi K. (TR Technology)" w:date="2025-06-19T10:34:00Z" w16du:dateUtc="2025-06-19T05:04:00Z">
        <w:r w:rsidR="002C52E2">
          <w:rPr>
            <w:rStyle w:val="spanUIElement"/>
            <w:b w:val="0"/>
            <w:bCs w:val="0"/>
          </w:rPr>
          <w:t xml:space="preserve"> does</w:t>
        </w:r>
      </w:ins>
      <w:ins w:id="119" w:author="Kornipati, Kranthi K. (TR Technology)" w:date="2025-06-26T15:24:00Z" w16du:dateUtc="2025-06-26T09:54:00Z">
        <w:r w:rsidR="00C3780A">
          <w:rPr>
            <w:rStyle w:val="spanUIElement"/>
            <w:b w:val="0"/>
            <w:bCs w:val="0"/>
          </w:rPr>
          <w:t>n’</w:t>
        </w:r>
      </w:ins>
      <w:ins w:id="120" w:author="Kornipati, Kranthi K. (TR Technology)" w:date="2025-06-19T10:34:00Z" w16du:dateUtc="2025-06-19T05:04:00Z">
        <w:r w:rsidR="002C52E2">
          <w:rPr>
            <w:rStyle w:val="spanUIElement"/>
            <w:b w:val="0"/>
            <w:bCs w:val="0"/>
          </w:rPr>
          <w:t xml:space="preserve">t </w:t>
        </w:r>
      </w:ins>
      <w:ins w:id="121" w:author="Kornipati, Kranthi K. (TR Technology)" w:date="2025-06-19T10:35:00Z" w16du:dateUtc="2025-06-19T05:05:00Z">
        <w:r>
          <w:rPr>
            <w:rStyle w:val="spanUIElement"/>
            <w:b w:val="0"/>
            <w:bCs w:val="0"/>
          </w:rPr>
          <w:t>support</w:t>
        </w:r>
      </w:ins>
      <w:ins w:id="122" w:author="Kornipati, Kranthi K. (TR Technology)" w:date="2025-06-19T10:34:00Z" w16du:dateUtc="2025-06-19T05:04:00Z">
        <w:r w:rsidR="002C52E2">
          <w:rPr>
            <w:rStyle w:val="spanUIElement"/>
            <w:b w:val="0"/>
            <w:bCs w:val="0"/>
          </w:rPr>
          <w:t xml:space="preserve"> </w:t>
        </w:r>
      </w:ins>
      <w:proofErr w:type="spellStart"/>
      <w:ins w:id="123" w:author="Kornipati, Kranthi K. (TR Technology)" w:date="2025-06-19T10:36:00Z" w16du:dateUtc="2025-06-19T05:06:00Z">
        <w:r>
          <w:rPr>
            <w:rStyle w:val="spanUIElement"/>
            <w:b w:val="0"/>
            <w:bCs w:val="0"/>
          </w:rPr>
          <w:t>Logback</w:t>
        </w:r>
      </w:ins>
      <w:proofErr w:type="spellEnd"/>
      <w:ins w:id="124" w:author="Kornipati, Kranthi K. (TR Technology)" w:date="2025-06-19T10:34:00Z" w16du:dateUtc="2025-06-19T05:04:00Z">
        <w:r w:rsidR="002C52E2">
          <w:rPr>
            <w:rStyle w:val="spanUIElement"/>
            <w:b w:val="0"/>
            <w:bCs w:val="0"/>
          </w:rPr>
          <w:t>.</w:t>
        </w:r>
      </w:ins>
    </w:p>
    <w:p w14:paraId="152000C6" w14:textId="443C16CE" w:rsidR="002C52E2" w:rsidRPr="002C52E2" w:rsidRDefault="002C52E2">
      <w:pPr>
        <w:pStyle w:val="pCodeSample"/>
      </w:pPr>
      <w:ins w:id="125" w:author="Kornipati, Kranthi K. (TR Technology)" w:date="2025-06-19T10:34:00Z" w16du:dateUtc="2025-06-19T05:04:00Z">
        <w:r>
          <w:rPr>
            <w:rStyle w:val="spanUIElement"/>
            <w:b w:val="0"/>
            <w:bCs w:val="0"/>
          </w:rPr>
          <w:t>SERVER</w:t>
        </w:r>
      </w:ins>
      <w:ins w:id="126" w:author="Kornipati, Kranthi K. (TR Technology)" w:date="2025-06-19T10:36:00Z" w16du:dateUtc="2025-06-19T05:06:00Z">
        <w:r w:rsidR="00B07AE6">
          <w:rPr>
            <w:rStyle w:val="spanUIElement"/>
            <w:b w:val="0"/>
            <w:bCs w:val="0"/>
          </w:rPr>
          <w:t>_</w:t>
        </w:r>
      </w:ins>
      <w:ins w:id="127" w:author="Kornipati, Kranthi K. (TR Technology)" w:date="2025-06-19T10:34:00Z" w16du:dateUtc="2025-06-19T05:04:00Z">
        <w:r>
          <w:rPr>
            <w:rStyle w:val="spanUIElement"/>
            <w:b w:val="0"/>
            <w:bCs w:val="0"/>
          </w:rPr>
          <w:t>OPTS=</w:t>
        </w:r>
      </w:ins>
      <w:ins w:id="128" w:author="Kornipati, Kranthi K. (TR Technology)" w:date="2025-06-19T10:35:00Z" w16du:dateUtc="2025-06-19T05:05:00Z">
        <w:r>
          <w:rPr>
            <w:rStyle w:val="spanUIElement"/>
            <w:b w:val="0"/>
            <w:bCs w:val="0"/>
          </w:rPr>
          <w:t>””</w:t>
        </w:r>
      </w:ins>
    </w:p>
    <w:p w14:paraId="4C35C192" w14:textId="77777777" w:rsidR="00BB2D6C" w:rsidRDefault="001C7630">
      <w:pPr>
        <w:pStyle w:val="h4"/>
      </w:pPr>
      <w:r>
        <w:t>Microsoft Windows</w:t>
      </w:r>
    </w:p>
    <w:p w14:paraId="454FCF7C" w14:textId="77777777" w:rsidR="00BB2D6C" w:rsidRDefault="001C7630">
      <w:pPr>
        <w:pStyle w:val="p1"/>
      </w:pPr>
      <w:r>
        <w:t>The example below spans multiples lines to fit on the page. Keep your entry on a single line.</w:t>
      </w:r>
    </w:p>
    <w:p w14:paraId="21D7B2E6" w14:textId="77777777" w:rsidR="00BB2D6C" w:rsidRDefault="001C7630">
      <w:pPr>
        <w:pStyle w:val="p1"/>
      </w:pPr>
      <w:r>
        <w:t xml:space="preserve">In </w:t>
      </w:r>
      <w:r>
        <w:rPr>
          <w:rStyle w:val="spanDocumentAndBookNames"/>
        </w:rPr>
        <w:t>standalone.bat</w:t>
      </w:r>
      <w:r>
        <w:t xml:space="preserve">, find the original line containing </w:t>
      </w:r>
      <w:r>
        <w:rPr>
          <w:rStyle w:val="spanUIElement"/>
        </w:rPr>
        <w:t>SERVER_OPTS=</w:t>
      </w:r>
      <w:r>
        <w:t xml:space="preserve">, and then update the line with the values in bold. The example below uses </w:t>
      </w:r>
      <w:proofErr w:type="spellStart"/>
      <w:r>
        <w:rPr>
          <w:rStyle w:val="spanUIElement"/>
        </w:rPr>
        <w:t>certmgr</w:t>
      </w:r>
      <w:proofErr w:type="spellEnd"/>
      <w:r>
        <w:t xml:space="preserve"> and </w:t>
      </w:r>
      <w:proofErr w:type="spellStart"/>
      <w:r>
        <w:rPr>
          <w:rStyle w:val="spanUIElement"/>
        </w:rPr>
        <w:t>sbxtax</w:t>
      </w:r>
      <w:proofErr w:type="spellEnd"/>
      <w:r>
        <w:t>:</w:t>
      </w:r>
    </w:p>
    <w:p w14:paraId="6AF6D5C7" w14:textId="77777777" w:rsidR="00BB2D6C" w:rsidRDefault="001C7630">
      <w:pPr>
        <w:pStyle w:val="p1"/>
      </w:pPr>
      <w:r>
        <w:rPr>
          <w:rStyle w:val="spanDocumentAndBookNames"/>
        </w:rPr>
        <w:t>Original</w:t>
      </w:r>
    </w:p>
    <w:p w14:paraId="1A74244A" w14:textId="77777777" w:rsidR="00BB2D6C" w:rsidRDefault="001C7630">
      <w:pPr>
        <w:pStyle w:val="pCodeSample"/>
      </w:pPr>
      <w:r>
        <w:t>set "SERVER_OPTS=%*"</w:t>
      </w:r>
    </w:p>
    <w:p w14:paraId="74A0DB0F" w14:textId="77777777" w:rsidR="00BB2D6C" w:rsidRDefault="001C7630">
      <w:pPr>
        <w:pStyle w:val="p1"/>
      </w:pPr>
      <w:r>
        <w:rPr>
          <w:rStyle w:val="spanDocumentAndBookNames"/>
        </w:rPr>
        <w:t>Updated</w:t>
      </w:r>
      <w:r>
        <w:t xml:space="preserve"> (include double quotes as shown below)</w:t>
      </w:r>
    </w:p>
    <w:p w14:paraId="5A00C6C8" w14:textId="77777777" w:rsidR="00BB2D6C" w:rsidRDefault="001C7630">
      <w:pPr>
        <w:pStyle w:val="pCodeSample"/>
        <w:rPr>
          <w:ins w:id="129" w:author="Kornipati, Kranthi K. (TR Technology)" w:date="2025-06-19T10:36:00Z" w16du:dateUtc="2025-06-19T05:06:00Z"/>
          <w:rStyle w:val="spanUIElement"/>
        </w:rPr>
      </w:pPr>
      <w:r>
        <w:t xml:space="preserve">set "SERVER_OPTS=%* </w:t>
      </w:r>
      <w:r>
        <w:rPr>
          <w:rStyle w:val="spanUIElement"/>
        </w:rPr>
        <w:t>-Dlogback.configurationFile=../standalone/configuration/logback.xml"</w:t>
      </w:r>
    </w:p>
    <w:p w14:paraId="0DC24F77" w14:textId="77777777" w:rsidR="00B07AE6" w:rsidRDefault="00B07AE6" w:rsidP="00B07AE6">
      <w:pPr>
        <w:pStyle w:val="pCodeSample"/>
        <w:rPr>
          <w:ins w:id="130" w:author="Kornipati, Kranthi K. (TR Technology)" w:date="2025-06-19T10:36:00Z" w16du:dateUtc="2025-06-19T05:06:00Z"/>
          <w:rStyle w:val="spanUIElement"/>
          <w:i/>
          <w:iCs/>
        </w:rPr>
      </w:pPr>
      <w:ins w:id="131" w:author="Kornipati, Kranthi K. (TR Technology)" w:date="2025-06-19T10:36:00Z" w16du:dateUtc="2025-06-19T05:06:00Z">
        <w:r w:rsidRPr="00A50855">
          <w:rPr>
            <w:rStyle w:val="spanUIElement"/>
            <w:i/>
            <w:iCs/>
          </w:rPr>
          <w:t>For Java17</w:t>
        </w:r>
      </w:ins>
    </w:p>
    <w:p w14:paraId="726F4884" w14:textId="21DE774B" w:rsidR="00B07AE6" w:rsidRDefault="00B07AE6" w:rsidP="00B07AE6">
      <w:pPr>
        <w:pStyle w:val="pCodeSample"/>
        <w:rPr>
          <w:ins w:id="132" w:author="Kornipati, Kranthi K. (TR Technology)" w:date="2025-06-19T10:36:00Z" w16du:dateUtc="2025-06-19T05:06:00Z"/>
          <w:rStyle w:val="spanUIElement"/>
          <w:b w:val="0"/>
          <w:bCs w:val="0"/>
        </w:rPr>
      </w:pPr>
      <w:ins w:id="133" w:author="Kornipati, Kranthi K. (TR Technology)" w:date="2025-06-19T10:36:00Z" w16du:dateUtc="2025-06-19T05:06:00Z">
        <w:r>
          <w:rPr>
            <w:rStyle w:val="spanUIElement"/>
            <w:b w:val="0"/>
            <w:bCs w:val="0"/>
          </w:rPr>
          <w:t>JBOSS 8 does</w:t>
        </w:r>
      </w:ins>
      <w:ins w:id="134" w:author="Kornipati, Kranthi K. (TR Technology)" w:date="2025-06-26T15:24:00Z" w16du:dateUtc="2025-06-26T09:54:00Z">
        <w:r w:rsidR="00BB67B7">
          <w:rPr>
            <w:rStyle w:val="spanUIElement"/>
            <w:b w:val="0"/>
            <w:bCs w:val="0"/>
          </w:rPr>
          <w:t>n</w:t>
        </w:r>
      </w:ins>
      <w:ins w:id="135" w:author="Kornipati, Kranthi K. (TR Technology)" w:date="2025-06-26T15:25:00Z" w16du:dateUtc="2025-06-26T09:55:00Z">
        <w:r w:rsidR="00BB67B7">
          <w:rPr>
            <w:rStyle w:val="spanUIElement"/>
            <w:b w:val="0"/>
            <w:bCs w:val="0"/>
          </w:rPr>
          <w:t>’</w:t>
        </w:r>
      </w:ins>
      <w:ins w:id="136" w:author="Kornipati, Kranthi K. (TR Technology)" w:date="2025-06-19T10:36:00Z" w16du:dateUtc="2025-06-19T05:06:00Z">
        <w:r>
          <w:rPr>
            <w:rStyle w:val="spanUIElement"/>
            <w:b w:val="0"/>
            <w:bCs w:val="0"/>
          </w:rPr>
          <w:t xml:space="preserve">t support </w:t>
        </w:r>
        <w:proofErr w:type="spellStart"/>
        <w:r>
          <w:rPr>
            <w:rStyle w:val="spanUIElement"/>
            <w:b w:val="0"/>
            <w:bCs w:val="0"/>
          </w:rPr>
          <w:t>Logback</w:t>
        </w:r>
        <w:proofErr w:type="spellEnd"/>
        <w:r>
          <w:rPr>
            <w:rStyle w:val="spanUIElement"/>
            <w:b w:val="0"/>
            <w:bCs w:val="0"/>
          </w:rPr>
          <w:t>.</w:t>
        </w:r>
      </w:ins>
    </w:p>
    <w:p w14:paraId="323DEA50" w14:textId="1BD93374" w:rsidR="00B07AE6" w:rsidRPr="002C52E2" w:rsidRDefault="00B07AE6" w:rsidP="00B07AE6">
      <w:pPr>
        <w:pStyle w:val="pCodeSample"/>
        <w:rPr>
          <w:ins w:id="137" w:author="Kornipati, Kranthi K. (TR Technology)" w:date="2025-06-19T10:36:00Z" w16du:dateUtc="2025-06-19T05:06:00Z"/>
        </w:rPr>
      </w:pPr>
      <w:ins w:id="138" w:author="Kornipati, Kranthi K. (TR Technology)" w:date="2025-06-19T10:36:00Z" w16du:dateUtc="2025-06-19T05:06:00Z">
        <w:r>
          <w:rPr>
            <w:rStyle w:val="spanUIElement"/>
            <w:b w:val="0"/>
            <w:bCs w:val="0"/>
          </w:rPr>
          <w:t>Set “SERVER</w:t>
        </w:r>
      </w:ins>
      <w:ins w:id="139" w:author="Kornipati, Kranthi K. (TR Technology)" w:date="2025-06-19T10:37:00Z" w16du:dateUtc="2025-06-19T05:07:00Z">
        <w:r>
          <w:rPr>
            <w:rStyle w:val="spanUIElement"/>
            <w:b w:val="0"/>
            <w:bCs w:val="0"/>
          </w:rPr>
          <w:t>_</w:t>
        </w:r>
      </w:ins>
      <w:ins w:id="140" w:author="Kornipati, Kranthi K. (TR Technology)" w:date="2025-06-19T10:36:00Z" w16du:dateUtc="2025-06-19T05:06:00Z">
        <w:r>
          <w:rPr>
            <w:rStyle w:val="spanUIElement"/>
            <w:b w:val="0"/>
            <w:bCs w:val="0"/>
          </w:rPr>
          <w:t>OPTS=</w:t>
        </w:r>
      </w:ins>
      <w:ins w:id="141" w:author="Kornipati, Kranthi K. (TR Technology)" w:date="2025-06-19T10:37:00Z" w16du:dateUtc="2025-06-19T05:07:00Z">
        <w:r>
          <w:rPr>
            <w:rStyle w:val="spanUIElement"/>
            <w:b w:val="0"/>
            <w:bCs w:val="0"/>
          </w:rPr>
          <w:t>%*</w:t>
        </w:r>
      </w:ins>
      <w:ins w:id="142" w:author="Kornipati, Kranthi K. (TR Technology)" w:date="2025-06-19T10:36:00Z" w16du:dateUtc="2025-06-19T05:06:00Z">
        <w:r>
          <w:rPr>
            <w:rStyle w:val="spanUIElement"/>
            <w:b w:val="0"/>
            <w:bCs w:val="0"/>
          </w:rPr>
          <w:t>”</w:t>
        </w:r>
      </w:ins>
    </w:p>
    <w:p w14:paraId="25D1AA1E" w14:textId="77777777" w:rsidR="00B07AE6" w:rsidRDefault="00B07AE6">
      <w:pPr>
        <w:pStyle w:val="pCodeSample"/>
      </w:pPr>
    </w:p>
    <w:p w14:paraId="6AD6DC11" w14:textId="77777777" w:rsidR="00BB2D6C" w:rsidRDefault="001C7630">
      <w:pPr>
        <w:pStyle w:val="h2"/>
      </w:pPr>
      <w:bookmarkStart w:id="143" w:name="_Toc256000083"/>
      <w:bookmarkStart w:id="144" w:name="_Toc256000031"/>
      <w:bookmarkStart w:id="145" w:name="_Ref1781925517"/>
      <w:r>
        <w:t>Edit standalone.xml</w:t>
      </w:r>
      <w:bookmarkEnd w:id="143"/>
      <w:bookmarkEnd w:id="144"/>
      <w:bookmarkEnd w:id="145"/>
    </w:p>
    <w:tbl>
      <w:tblPr>
        <w:tblW w:w="100.0%" w:type="pct"/>
        <w:tblInd w:w="18pt" w:type="dxa"/>
        <w:tblLook w:firstRow="1" w:lastRow="0" w:firstColumn="1" w:lastColumn="0" w:noHBand="0" w:noVBand="1"/>
      </w:tblPr>
      <w:tblGrid>
        <w:gridCol w:w="10545"/>
      </w:tblGrid>
      <w:tr w:rsidR="00BB2D6C" w14:paraId="4843EC3A" w14:textId="77777777">
        <w:tc>
          <w:tcPr>
            <w:tcW w:w="0pt" w:type="dxa"/>
          </w:tcPr>
          <w:p w14:paraId="4FC56A37" w14:textId="77777777" w:rsidR="00BB2D6C" w:rsidRDefault="001C7630">
            <w:pPr>
              <w:pStyle w:val="p1"/>
            </w:pPr>
            <w:r>
              <w:rPr>
                <w:rStyle w:val="xref1"/>
              </w:rPr>
              <w:t xml:space="preserve">Set Log Level (page </w:t>
            </w:r>
            <w:r>
              <w:fldChar w:fldCharType="begin"/>
            </w:r>
            <w:r>
              <w:instrText xml:space="preserve"> PAGEREF -648456668 \h  \* MERGEFORMAT </w:instrText>
            </w:r>
            <w:r>
              <w:fldChar w:fldCharType="separate"/>
            </w:r>
            <w:r>
              <w:rPr>
                <w:rStyle w:val="xref1"/>
              </w:rPr>
              <w:t>28</w:t>
            </w:r>
            <w:r>
              <w:rPr>
                <w:rStyle w:val="xref1"/>
              </w:rPr>
              <w:fldChar w:fldCharType="end"/>
            </w:r>
            <w:r>
              <w:rPr>
                <w:rStyle w:val="xref1"/>
              </w:rPr>
              <w:t>)</w:t>
            </w:r>
          </w:p>
          <w:p w14:paraId="6388AB80" w14:textId="77777777" w:rsidR="00BB2D6C" w:rsidRDefault="001C7630">
            <w:pPr>
              <w:pStyle w:val="p1"/>
            </w:pPr>
            <w:r>
              <w:rPr>
                <w:rStyle w:val="xref1"/>
              </w:rPr>
              <w:lastRenderedPageBreak/>
              <w:t xml:space="preserve">Set Logging Provider (page </w:t>
            </w:r>
            <w:r>
              <w:fldChar w:fldCharType="begin"/>
            </w:r>
            <w:r>
              <w:instrText xml:space="preserve"> PAGEREF -607767375 \h  \* MERGEFORMAT </w:instrText>
            </w:r>
            <w:r>
              <w:fldChar w:fldCharType="separate"/>
            </w:r>
            <w:r>
              <w:rPr>
                <w:rStyle w:val="xref1"/>
              </w:rPr>
              <w:t>28</w:t>
            </w:r>
            <w:r>
              <w:rPr>
                <w:rStyle w:val="xref1"/>
              </w:rPr>
              <w:fldChar w:fldCharType="end"/>
            </w:r>
            <w:r>
              <w:rPr>
                <w:rStyle w:val="xref1"/>
              </w:rPr>
              <w:t>)</w:t>
            </w:r>
          </w:p>
          <w:p w14:paraId="0D284072" w14:textId="77777777" w:rsidR="00BB2D6C" w:rsidRDefault="001C7630">
            <w:pPr>
              <w:pStyle w:val="p1"/>
            </w:pPr>
            <w:r>
              <w:rPr>
                <w:rStyle w:val="xref1"/>
              </w:rPr>
              <w:t xml:space="preserve">Change JBoss Ports (page </w:t>
            </w:r>
            <w:r>
              <w:fldChar w:fldCharType="begin"/>
            </w:r>
            <w:r>
              <w:instrText xml:space="preserve"> PAGEREF -1479560612 \h  \* MERGEFORMAT </w:instrText>
            </w:r>
            <w:r>
              <w:fldChar w:fldCharType="separate"/>
            </w:r>
            <w:r>
              <w:rPr>
                <w:rStyle w:val="xref1"/>
              </w:rPr>
              <w:t>32</w:t>
            </w:r>
            <w:r>
              <w:rPr>
                <w:rStyle w:val="xref1"/>
              </w:rPr>
              <w:fldChar w:fldCharType="end"/>
            </w:r>
            <w:r>
              <w:rPr>
                <w:rStyle w:val="xref1"/>
              </w:rPr>
              <w:t>)</w:t>
            </w:r>
          </w:p>
          <w:p w14:paraId="5C3CFAF4" w14:textId="77777777" w:rsidR="00BB2D6C" w:rsidRDefault="001C7630">
            <w:pPr>
              <w:pStyle w:val="p1"/>
            </w:pPr>
            <w:r>
              <w:rPr>
                <w:rStyle w:val="xref1"/>
              </w:rPr>
              <w:t xml:space="preserve">Create Data Sources (page </w:t>
            </w:r>
            <w:r>
              <w:fldChar w:fldCharType="begin"/>
            </w:r>
            <w:r>
              <w:instrText xml:space="preserve"> PAGEREF 637342847 \h  \* MERGEFORMAT </w:instrText>
            </w:r>
            <w:r>
              <w:fldChar w:fldCharType="separate"/>
            </w:r>
            <w:r>
              <w:rPr>
                <w:rStyle w:val="xref1"/>
              </w:rPr>
              <w:t>33</w:t>
            </w:r>
            <w:r>
              <w:rPr>
                <w:rStyle w:val="xref1"/>
              </w:rPr>
              <w:fldChar w:fldCharType="end"/>
            </w:r>
            <w:r>
              <w:rPr>
                <w:rStyle w:val="xref1"/>
              </w:rPr>
              <w:t>)</w:t>
            </w:r>
          </w:p>
          <w:p w14:paraId="2A743C8E" w14:textId="77777777" w:rsidR="00BB2D6C" w:rsidRDefault="001C7630">
            <w:pPr>
              <w:pStyle w:val="p1"/>
            </w:pPr>
            <w:r>
              <w:rPr>
                <w:rStyle w:val="xref1"/>
              </w:rPr>
              <w:t xml:space="preserve">Remove Subsystem Heading (page </w:t>
            </w:r>
            <w:r>
              <w:fldChar w:fldCharType="begin"/>
            </w:r>
            <w:r>
              <w:instrText xml:space="preserve"> PAGEREF -821701137 \h  \* MERGEFORMAT </w:instrText>
            </w:r>
            <w:r>
              <w:fldChar w:fldCharType="separate"/>
            </w:r>
            <w:r>
              <w:rPr>
                <w:rStyle w:val="xref1"/>
              </w:rPr>
              <w:t>39</w:t>
            </w:r>
            <w:r>
              <w:rPr>
                <w:rStyle w:val="xref1"/>
              </w:rPr>
              <w:fldChar w:fldCharType="end"/>
            </w:r>
            <w:r>
              <w:rPr>
                <w:rStyle w:val="xref1"/>
              </w:rPr>
              <w:t>)</w:t>
            </w:r>
          </w:p>
        </w:tc>
      </w:tr>
    </w:tbl>
    <w:p w14:paraId="70CA4256" w14:textId="77777777" w:rsidR="00BB2D6C" w:rsidRDefault="001C7630">
      <w:pPr>
        <w:pStyle w:val="h3"/>
      </w:pPr>
      <w:bookmarkStart w:id="146" w:name="_Toc256000084"/>
      <w:bookmarkStart w:id="147" w:name="_Toc256000032"/>
      <w:bookmarkStart w:id="148" w:name="-648456668"/>
      <w:r>
        <w:lastRenderedPageBreak/>
        <w:t>Set Log Level</w:t>
      </w:r>
      <w:bookmarkEnd w:id="146"/>
      <w:bookmarkEnd w:id="147"/>
    </w:p>
    <w:bookmarkEnd w:id="148"/>
    <w:p w14:paraId="1A5FD235" w14:textId="77777777" w:rsidR="00BB2D6C" w:rsidRDefault="001C7630">
      <w:pPr>
        <w:pStyle w:val="p1"/>
      </w:pPr>
      <w:r>
        <w:t>Change the default log level:</w:t>
      </w:r>
    </w:p>
    <w:p w14:paraId="6910038F" w14:textId="77777777" w:rsidR="00BB2D6C" w:rsidRDefault="001C7630">
      <w:pPr>
        <w:pStyle w:val="li"/>
        <w:numPr>
          <w:ilvl w:val="0"/>
          <w:numId w:val="15"/>
        </w:numPr>
        <w:spacing w:before="16pt"/>
      </w:pPr>
      <w:r>
        <w:t>Go to the following directory:</w:t>
      </w:r>
    </w:p>
    <w:p w14:paraId="266569A8" w14:textId="77777777" w:rsidR="00BB2D6C" w:rsidRDefault="001C7630">
      <w:pPr>
        <w:pStyle w:val="p1"/>
      </w:pPr>
      <w:r>
        <w:rPr>
          <w:rStyle w:val="spanDocumentAndBookNames"/>
        </w:rPr>
        <w:t>BOSS_HOME/standalone/configuration</w:t>
      </w:r>
    </w:p>
    <w:p w14:paraId="1B930A4E" w14:textId="77777777" w:rsidR="00BB2D6C" w:rsidRDefault="001C7630">
      <w:pPr>
        <w:pStyle w:val="li"/>
        <w:numPr>
          <w:ilvl w:val="0"/>
          <w:numId w:val="15"/>
        </w:numPr>
      </w:pPr>
      <w:r>
        <w:t xml:space="preserve">Open </w:t>
      </w:r>
      <w:r>
        <w:rPr>
          <w:rStyle w:val="spanDocumentAndBookNames"/>
        </w:rPr>
        <w:t>standalone.xml</w:t>
      </w:r>
      <w:r>
        <w:t xml:space="preserve"> in a text editor.</w:t>
      </w:r>
    </w:p>
    <w:p w14:paraId="72FF159E" w14:textId="77777777" w:rsidR="00BB2D6C" w:rsidRDefault="001C7630">
      <w:pPr>
        <w:pStyle w:val="li"/>
        <w:numPr>
          <w:ilvl w:val="0"/>
          <w:numId w:val="15"/>
        </w:numPr>
      </w:pPr>
      <w:r>
        <w:t>Find the section that starts with &lt;root-logger&gt;.</w:t>
      </w:r>
    </w:p>
    <w:p w14:paraId="3EED52F2" w14:textId="77777777" w:rsidR="00BB2D6C" w:rsidRDefault="001C7630">
      <w:pPr>
        <w:pStyle w:val="li"/>
        <w:numPr>
          <w:ilvl w:val="0"/>
          <w:numId w:val="15"/>
        </w:numPr>
      </w:pPr>
      <w:r>
        <w:t>Change the level to the following: &lt;level name="</w:t>
      </w:r>
      <w:r>
        <w:rPr>
          <w:rStyle w:val="spanUIElement"/>
        </w:rPr>
        <w:t>ERROR</w:t>
      </w:r>
      <w:r>
        <w:t>"/&gt;.</w:t>
      </w:r>
    </w:p>
    <w:p w14:paraId="3193F431" w14:textId="77777777" w:rsidR="00BB2D6C" w:rsidRDefault="001C7630">
      <w:pPr>
        <w:pStyle w:val="li"/>
        <w:numPr>
          <w:ilvl w:val="0"/>
          <w:numId w:val="15"/>
        </w:numPr>
        <w:spacing w:after="16pt"/>
      </w:pPr>
      <w:r>
        <w:t xml:space="preserve">Remain in the </w:t>
      </w:r>
      <w:proofErr w:type="gramStart"/>
      <w:r>
        <w:t>file, and</w:t>
      </w:r>
      <w:proofErr w:type="gramEnd"/>
      <w:r>
        <w:t xml:space="preserve"> then continue to the next section.</w:t>
      </w:r>
    </w:p>
    <w:p w14:paraId="140BD352" w14:textId="77777777" w:rsidR="00BB2D6C" w:rsidRDefault="001C7630">
      <w:pPr>
        <w:pStyle w:val="h3"/>
      </w:pPr>
      <w:bookmarkStart w:id="149" w:name="_Toc256000085"/>
      <w:bookmarkStart w:id="150" w:name="_Toc256000033"/>
      <w:bookmarkStart w:id="151" w:name="-607767375"/>
      <w:r>
        <w:t>Set Logging Provider</w:t>
      </w:r>
      <w:bookmarkEnd w:id="149"/>
      <w:bookmarkEnd w:id="150"/>
    </w:p>
    <w:bookmarkEnd w:id="151"/>
    <w:p w14:paraId="24B6AA43" w14:textId="77777777" w:rsidR="00BB2D6C" w:rsidRDefault="001C7630">
      <w:pPr>
        <w:pStyle w:val="p1"/>
      </w:pPr>
      <w:r>
        <w:t>Set slf4j as the logging provider:</w:t>
      </w:r>
    </w:p>
    <w:p w14:paraId="0EAE8C08" w14:textId="77777777" w:rsidR="00BB2D6C" w:rsidRDefault="001C7630">
      <w:pPr>
        <w:pStyle w:val="li"/>
        <w:numPr>
          <w:ilvl w:val="0"/>
          <w:numId w:val="16"/>
        </w:numPr>
        <w:spacing w:before="16pt"/>
      </w:pPr>
      <w:r>
        <w:t>Locate the final &lt;/extensions&gt; tag.</w:t>
      </w:r>
    </w:p>
    <w:p w14:paraId="593ED184" w14:textId="77777777" w:rsidR="00BB2D6C" w:rsidRDefault="001C7630">
      <w:pPr>
        <w:pStyle w:val="li"/>
        <w:numPr>
          <w:ilvl w:val="0"/>
          <w:numId w:val="16"/>
        </w:numPr>
      </w:pPr>
      <w:r>
        <w:t>Insert the following snippet following &lt;/extensions&gt;: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0540E07A" w14:textId="77777777">
        <w:trPr>
          <w:cantSplit/>
          <w:trHeight w:val="480"/>
        </w:trPr>
        <w:tc>
          <w:tcPr>
            <w:tcW w:w="0pt" w:type="dxa"/>
            <w:tcBorders>
              <w:start w:val="single" w:sz="18" w:space="10" w:color="FA6400"/>
            </w:tcBorders>
            <w:tcMar>
              <w:top w:w="0pt" w:type="dxa"/>
              <w:start w:w="10.50pt" w:type="dxa"/>
              <w:bottom w:w="0pt" w:type="dxa"/>
              <w:end w:w="0pt" w:type="dxa"/>
            </w:tcMar>
          </w:tcPr>
          <w:p w14:paraId="59F8A126" w14:textId="77777777" w:rsidR="00BB2D6C" w:rsidRDefault="001C7630">
            <w:pPr>
              <w:pStyle w:val="p4"/>
            </w:pPr>
            <w:r>
              <w:t>Keep the following content on the same line:</w:t>
            </w:r>
          </w:p>
          <w:p w14:paraId="324B13BC" w14:textId="77777777" w:rsidR="00BB2D6C" w:rsidRDefault="001C7630">
            <w:pPr>
              <w:pStyle w:val="pCodeSample1"/>
            </w:pPr>
            <w:r>
              <w:t>&lt;system-properties&gt;</w:t>
            </w:r>
            <w:r>
              <w:br/>
              <w:t>&lt;property name="</w:t>
            </w:r>
            <w:proofErr w:type="spellStart"/>
            <w:proofErr w:type="gramStart"/>
            <w:r>
              <w:t>org.jboss</w:t>
            </w:r>
            <w:proofErr w:type="gramEnd"/>
            <w:r>
              <w:t>.</w:t>
            </w:r>
            <w:proofErr w:type="gramStart"/>
            <w:r>
              <w:t>logging.provider</w:t>
            </w:r>
            <w:proofErr w:type="spellEnd"/>
            <w:proofErr w:type="gramEnd"/>
            <w:r>
              <w:t>" value=" slf4j" /&gt;</w:t>
            </w:r>
            <w:r>
              <w:br/>
              <w:t>&lt;/system-properties&gt;</w:t>
            </w:r>
          </w:p>
        </w:tc>
      </w:tr>
    </w:tbl>
    <w:p w14:paraId="24F05F3F" w14:textId="77777777" w:rsidR="00BB2D6C" w:rsidRDefault="00BB2D6C"/>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2770CFEA" w14:textId="77777777">
        <w:trPr>
          <w:cantSplit/>
          <w:trHeight w:val="480"/>
        </w:trPr>
        <w:tc>
          <w:tcPr>
            <w:tcW w:w="0pt" w:type="dxa"/>
            <w:tcBorders>
              <w:start w:val="single" w:sz="18" w:space="10" w:color="FA6400"/>
            </w:tcBorders>
            <w:tcMar>
              <w:top w:w="0pt" w:type="dxa"/>
              <w:start w:w="10.50pt" w:type="dxa"/>
              <w:bottom w:w="0pt" w:type="dxa"/>
              <w:end w:w="0pt" w:type="dxa"/>
            </w:tcMar>
          </w:tcPr>
          <w:p w14:paraId="3482ACD5" w14:textId="77777777" w:rsidR="00BB2D6C" w:rsidRDefault="001C7630">
            <w:pPr>
              <w:pStyle w:val="p4"/>
            </w:pPr>
            <w:r>
              <w:lastRenderedPageBreak/>
              <w:t>For Oracle 19c support, use the following lines:</w:t>
            </w:r>
          </w:p>
          <w:p w14:paraId="142D4305" w14:textId="77777777" w:rsidR="00BB2D6C" w:rsidRDefault="001C7630">
            <w:pPr>
              <w:pStyle w:val="p7"/>
            </w:pPr>
            <w:r>
              <w:rPr>
                <w:rStyle w:val="code"/>
              </w:rPr>
              <w:t>&lt;system-properties&gt;</w:t>
            </w:r>
            <w:r>
              <w:br/>
            </w:r>
            <w:r>
              <w:rPr>
                <w:rStyle w:val="code"/>
              </w:rPr>
              <w:t>&lt;property name="</w:t>
            </w:r>
            <w:proofErr w:type="spellStart"/>
            <w:proofErr w:type="gramStart"/>
            <w:r>
              <w:rPr>
                <w:rStyle w:val="code"/>
              </w:rPr>
              <w:t>org.jboss</w:t>
            </w:r>
            <w:proofErr w:type="gramEnd"/>
            <w:r>
              <w:rPr>
                <w:rStyle w:val="code"/>
              </w:rPr>
              <w:t>.</w:t>
            </w:r>
            <w:proofErr w:type="gramStart"/>
            <w:r>
              <w:rPr>
                <w:rStyle w:val="code"/>
              </w:rPr>
              <w:t>logging.provider</w:t>
            </w:r>
            <w:proofErr w:type="spellEnd"/>
            <w:proofErr w:type="gramEnd"/>
            <w:r>
              <w:rPr>
                <w:rStyle w:val="code"/>
              </w:rPr>
              <w:t>" value="slf4j"/&gt;</w:t>
            </w:r>
            <w:r>
              <w:br/>
            </w:r>
            <w:r>
              <w:rPr>
                <w:rStyle w:val="code"/>
              </w:rPr>
              <w:t>&lt;property name="</w:t>
            </w:r>
            <w:proofErr w:type="spellStart"/>
            <w:proofErr w:type="gramStart"/>
            <w:r>
              <w:rPr>
                <w:rStyle w:val="code"/>
              </w:rPr>
              <w:t>jboss.as.management</w:t>
            </w:r>
            <w:proofErr w:type="gramEnd"/>
            <w:r>
              <w:rPr>
                <w:rStyle w:val="code"/>
              </w:rPr>
              <w:t>.</w:t>
            </w:r>
            <w:proofErr w:type="gramStart"/>
            <w:r>
              <w:rPr>
                <w:rStyle w:val="code"/>
              </w:rPr>
              <w:t>blocking.timeout</w:t>
            </w:r>
            <w:proofErr w:type="spellEnd"/>
            <w:proofErr w:type="gramEnd"/>
            <w:r>
              <w:rPr>
                <w:rStyle w:val="code"/>
              </w:rPr>
              <w:t>" value="600"/&gt;</w:t>
            </w:r>
            <w:r>
              <w:br/>
            </w:r>
            <w:r>
              <w:rPr>
                <w:rStyle w:val="code"/>
              </w:rPr>
              <w:t>&lt;/system-properties&gt;</w:t>
            </w:r>
          </w:p>
        </w:tc>
      </w:tr>
    </w:tbl>
    <w:p w14:paraId="2DE50738" w14:textId="77777777" w:rsidR="00BB2D6C" w:rsidRDefault="001C7630">
      <w:pPr>
        <w:pStyle w:val="li"/>
        <w:numPr>
          <w:ilvl w:val="0"/>
          <w:numId w:val="16"/>
        </w:numPr>
        <w:spacing w:after="16pt"/>
      </w:pPr>
      <w:r>
        <w:t xml:space="preserve">Remain in the </w:t>
      </w:r>
      <w:proofErr w:type="gramStart"/>
      <w:r>
        <w:t>file, and</w:t>
      </w:r>
      <w:proofErr w:type="gramEnd"/>
      <w:r>
        <w:t xml:space="preserve"> then continue to the next section.</w:t>
      </w:r>
    </w:p>
    <w:p w14:paraId="4652C68F" w14:textId="77777777" w:rsidR="00BB2D6C" w:rsidRDefault="001C7630">
      <w:pPr>
        <w:pStyle w:val="h3"/>
      </w:pPr>
      <w:bookmarkStart w:id="152" w:name="_Toc256000086"/>
      <w:bookmarkStart w:id="153" w:name="_Toc256000034"/>
      <w:bookmarkStart w:id="154" w:name="-1479560612"/>
      <w:r>
        <w:t>Change JBoss Ports</w:t>
      </w:r>
      <w:bookmarkEnd w:id="152"/>
      <w:bookmarkEnd w:id="153"/>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1CCCBB9B"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54"/>
          <w:p w14:paraId="70984645" w14:textId="77777777" w:rsidR="00BB2D6C" w:rsidRDefault="001C7630">
            <w:pPr>
              <w:pStyle w:val="p4"/>
            </w:pPr>
            <w:r>
              <w:t>Skip this step if you are not running other ONESOURCE products in JBoss on this server.</w:t>
            </w:r>
            <w:r>
              <w:br/>
            </w:r>
          </w:p>
        </w:tc>
      </w:tr>
    </w:tbl>
    <w:p w14:paraId="7545EA91" w14:textId="77777777" w:rsidR="00BB2D6C" w:rsidRDefault="001C7630">
      <w:pPr>
        <w:pStyle w:val="p1"/>
      </w:pPr>
      <w:r>
        <w:t xml:space="preserve">If you are running other ONESOURCE products in a separate JBoss instance on the same server, change your ports for Certificate Manager to avoid conflicts. The ports to change are all in </w:t>
      </w:r>
      <w:r>
        <w:rPr>
          <w:rStyle w:val="spanDocumentAndBookNames"/>
        </w:rPr>
        <w:t>standalone.xml</w:t>
      </w:r>
      <w:r>
        <w:t>.</w:t>
      </w:r>
    </w:p>
    <w:p w14:paraId="1644C4E6" w14:textId="77777777" w:rsidR="00BB2D6C" w:rsidRDefault="001C7630">
      <w:pPr>
        <w:pStyle w:val="p1"/>
      </w:pPr>
      <w:r>
        <w:t>The table below has ports that could conflict with other ONESOURCE products:</w:t>
      </w:r>
    </w:p>
    <w:p w14:paraId="674267B8"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5"/>
        <w:gridCol w:w="5264"/>
      </w:tblGrid>
      <w:tr w:rsidR="00BB2D6C" w14:paraId="66E3AE5A" w14:textId="77777777">
        <w:trPr>
          <w:tblHeader/>
        </w:trPr>
        <w:tc>
          <w:tcPr>
            <w:tcW w:w="374.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991F893" w14:textId="77777777" w:rsidR="00BB2D6C" w:rsidRDefault="001C7630">
            <w:pPr>
              <w:pStyle w:val="th"/>
            </w:pPr>
            <w:r>
              <w:t>Port Name</w:t>
            </w:r>
          </w:p>
        </w:tc>
        <w:tc>
          <w:tcPr>
            <w:tcW w:w="37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6FFA0D78" w14:textId="77777777" w:rsidR="00BB2D6C" w:rsidRDefault="001C7630">
            <w:pPr>
              <w:pStyle w:val="th"/>
            </w:pPr>
            <w:r>
              <w:t>Alternative Port Examples</w:t>
            </w:r>
          </w:p>
        </w:tc>
      </w:tr>
      <w:tr w:rsidR="00BB2D6C" w14:paraId="24A69C0A"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7A492FA" w14:textId="77777777" w:rsidR="00BB2D6C" w:rsidRDefault="001C7630">
            <w:pPr>
              <w:pStyle w:val="td2"/>
            </w:pPr>
            <w:r>
              <w:t>socket-binding name="</w:t>
            </w:r>
            <w:proofErr w:type="spellStart"/>
            <w:r>
              <w:t>ajp</w:t>
            </w:r>
            <w:proofErr w:type="spellEnd"/>
            <w:r>
              <w:t>"</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FA76A53" w14:textId="77777777" w:rsidR="00BB2D6C" w:rsidRDefault="001C7630">
            <w:pPr>
              <w:pStyle w:val="td2"/>
            </w:pPr>
            <w:r>
              <w:t>port="8019"</w:t>
            </w:r>
          </w:p>
        </w:tc>
      </w:tr>
      <w:tr w:rsidR="00BB2D6C" w14:paraId="285F25CB"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6BCF3B7" w14:textId="77777777" w:rsidR="00BB2D6C" w:rsidRDefault="001C7630">
            <w:pPr>
              <w:pStyle w:val="td2"/>
            </w:pPr>
            <w:r>
              <w:t>socket-binding name="http"</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9DE8348" w14:textId="77777777" w:rsidR="00BB2D6C" w:rsidRDefault="001C7630">
            <w:pPr>
              <w:pStyle w:val="td2"/>
            </w:pPr>
            <w:r>
              <w:t>port="8088"</w:t>
            </w:r>
          </w:p>
        </w:tc>
      </w:tr>
      <w:tr w:rsidR="00BB2D6C" w14:paraId="74F0F132" w14:textId="77777777">
        <w:tc>
          <w:tcPr>
            <w:tcW w:w="374.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5399EE8" w14:textId="77777777" w:rsidR="00BB2D6C" w:rsidRDefault="001C7630">
            <w:pPr>
              <w:pStyle w:val="td2"/>
            </w:pPr>
            <w:r>
              <w:t>socket-binding name="https"</w:t>
            </w:r>
          </w:p>
        </w:tc>
        <w:tc>
          <w:tcPr>
            <w:tcW w:w="37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E921307" w14:textId="77777777" w:rsidR="00BB2D6C" w:rsidRDefault="001C7630">
            <w:pPr>
              <w:pStyle w:val="td2"/>
            </w:pPr>
            <w:r>
              <w:t>port="8444"</w:t>
            </w:r>
          </w:p>
        </w:tc>
      </w:tr>
      <w:tr w:rsidR="00BB2D6C" w14:paraId="35E2D933" w14:textId="77777777">
        <w:tc>
          <w:tcPr>
            <w:tcW w:w="374.25pt" w:type="dxa"/>
            <w:tcBorders>
              <w:top w:val="single" w:sz="6" w:space="0" w:color="404040"/>
              <w:end w:val="single" w:sz="6" w:space="0" w:color="404040"/>
            </w:tcBorders>
            <w:tcMar>
              <w:top w:w="5pt" w:type="dxa"/>
              <w:start w:w="3.75pt" w:type="dxa"/>
              <w:bottom w:w="5pt" w:type="dxa"/>
              <w:end w:w="3.75pt" w:type="dxa"/>
            </w:tcMar>
          </w:tcPr>
          <w:p w14:paraId="5A61FC87" w14:textId="77777777" w:rsidR="00BB2D6C" w:rsidRDefault="001C7630">
            <w:pPr>
              <w:pStyle w:val="td2"/>
            </w:pPr>
            <w:r>
              <w:t>socket-binding name="remoting"</w:t>
            </w:r>
          </w:p>
        </w:tc>
        <w:tc>
          <w:tcPr>
            <w:tcW w:w="374.25pt" w:type="dxa"/>
            <w:tcBorders>
              <w:top w:val="single" w:sz="6" w:space="0" w:color="404040"/>
              <w:start w:val="single" w:sz="6" w:space="0" w:color="404040"/>
            </w:tcBorders>
            <w:tcMar>
              <w:top w:w="5pt" w:type="dxa"/>
              <w:start w:w="3.75pt" w:type="dxa"/>
              <w:bottom w:w="5pt" w:type="dxa"/>
              <w:end w:w="3.75pt" w:type="dxa"/>
            </w:tcMar>
          </w:tcPr>
          <w:p w14:paraId="7C21C080" w14:textId="77777777" w:rsidR="00BB2D6C" w:rsidRDefault="001C7630">
            <w:pPr>
              <w:pStyle w:val="td2"/>
            </w:pPr>
            <w:r>
              <w:t>port="7777"</w:t>
            </w:r>
          </w:p>
        </w:tc>
      </w:tr>
    </w:tbl>
    <w:p w14:paraId="5AB3462D" w14:textId="77777777" w:rsidR="00BB2D6C" w:rsidRDefault="00BB2D6C">
      <w:pPr>
        <w:spacing w:after="16pt"/>
      </w:pPr>
    </w:p>
    <w:p w14:paraId="2A982595" w14:textId="77777777" w:rsidR="00BB2D6C" w:rsidRDefault="001C7630">
      <w:pPr>
        <w:pStyle w:val="p1"/>
      </w:pPr>
      <w:r>
        <w:t xml:space="preserve">Remain in </w:t>
      </w:r>
      <w:proofErr w:type="gramStart"/>
      <w:r>
        <w:rPr>
          <w:rStyle w:val="spanDocumentAndBookNames"/>
        </w:rPr>
        <w:t>standalone.xml</w:t>
      </w:r>
      <w:r>
        <w:t>, and</w:t>
      </w:r>
      <w:proofErr w:type="gramEnd"/>
      <w:r>
        <w:t xml:space="preserve"> continue to the next section.</w:t>
      </w:r>
    </w:p>
    <w:p w14:paraId="29E69AEC" w14:textId="77777777" w:rsidR="00BB2D6C" w:rsidRDefault="001C7630">
      <w:pPr>
        <w:pStyle w:val="h3"/>
      </w:pPr>
      <w:bookmarkStart w:id="155" w:name="_Toc256000087"/>
      <w:bookmarkStart w:id="156" w:name="_Toc256000035"/>
      <w:bookmarkStart w:id="157" w:name="637342847"/>
      <w:r>
        <w:t>Create Data Sources</w:t>
      </w:r>
      <w:bookmarkEnd w:id="155"/>
      <w:bookmarkEnd w:id="156"/>
    </w:p>
    <w:bookmarkEnd w:id="157"/>
    <w:p w14:paraId="0ED228C1" w14:textId="77777777" w:rsidR="00BB2D6C" w:rsidRDefault="001C7630">
      <w:pPr>
        <w:pStyle w:val="p1"/>
      </w:pPr>
      <w:r>
        <w:t xml:space="preserve">Create data sources by inserting ONESOURCE snippets in </w:t>
      </w:r>
      <w:r>
        <w:rPr>
          <w:rStyle w:val="spanDocumentAndBookNames"/>
        </w:rPr>
        <w:t>standalone.xml</w:t>
      </w:r>
      <w:r>
        <w:t xml:space="preserve"> and then editing the values.</w:t>
      </w:r>
    </w:p>
    <w:p w14:paraId="2F721F80" w14:textId="77777777" w:rsidR="00BB2D6C" w:rsidRDefault="001C7630">
      <w:pPr>
        <w:pStyle w:val="h4"/>
      </w:pPr>
      <w:r>
        <w:t>Insert Data Source Snippets</w:t>
      </w:r>
    </w:p>
    <w:p w14:paraId="482F2B7F" w14:textId="77777777" w:rsidR="00BB2D6C" w:rsidRDefault="001C7630">
      <w:pPr>
        <w:pStyle w:val="p1"/>
      </w:pPr>
      <w:r>
        <w:t>Use the data source snippets from the Certificate Manager .zip file:</w:t>
      </w:r>
    </w:p>
    <w:p w14:paraId="54A4713D" w14:textId="77777777" w:rsidR="00BB2D6C" w:rsidRDefault="001C7630">
      <w:pPr>
        <w:pStyle w:val="li"/>
        <w:numPr>
          <w:ilvl w:val="0"/>
          <w:numId w:val="17"/>
        </w:numPr>
        <w:spacing w:before="16pt"/>
      </w:pPr>
      <w:r>
        <w:lastRenderedPageBreak/>
        <w:t>Go to the following directory where you unzipped the Certificate Manager software:</w:t>
      </w:r>
    </w:p>
    <w:p w14:paraId="439923A7" w14:textId="77777777" w:rsidR="00BB2D6C" w:rsidRDefault="001C7630">
      <w:pPr>
        <w:pStyle w:val="p1"/>
      </w:pPr>
      <w:r>
        <w:rPr>
          <w:rStyle w:val="spanDocumentAndBookNames"/>
        </w:rPr>
        <w:t>Docs/application-server-files/</w:t>
      </w:r>
      <w:proofErr w:type="spellStart"/>
      <w:r>
        <w:rPr>
          <w:rStyle w:val="spanDocumentAndBookNames"/>
        </w:rPr>
        <w:t>jboss</w:t>
      </w:r>
      <w:proofErr w:type="spellEnd"/>
    </w:p>
    <w:p w14:paraId="64F9861F" w14:textId="77777777" w:rsidR="00BB2D6C" w:rsidRDefault="001C7630">
      <w:pPr>
        <w:pStyle w:val="li"/>
        <w:numPr>
          <w:ilvl w:val="0"/>
          <w:numId w:val="17"/>
        </w:numPr>
      </w:pPr>
      <w:r>
        <w:t xml:space="preserve">Open </w:t>
      </w:r>
      <w:r>
        <w:rPr>
          <w:rStyle w:val="spanDocumentAndBookNames"/>
        </w:rPr>
        <w:t>certificate-manager-data-source-oracle-jboss.txt</w:t>
      </w:r>
      <w:r>
        <w:t xml:space="preserve"> in a text editor.</w:t>
      </w:r>
    </w:p>
    <w:p w14:paraId="539B45E7" w14:textId="77777777" w:rsidR="00BB2D6C" w:rsidRDefault="001C7630">
      <w:pPr>
        <w:pStyle w:val="li"/>
        <w:numPr>
          <w:ilvl w:val="0"/>
          <w:numId w:val="17"/>
        </w:numPr>
      </w:pPr>
      <w:r>
        <w:t>Copy all the data source snippets (the entire contents of the file).</w:t>
      </w:r>
    </w:p>
    <w:p w14:paraId="06D58550" w14:textId="77777777" w:rsidR="00BB2D6C" w:rsidRDefault="001C7630">
      <w:pPr>
        <w:pStyle w:val="li"/>
        <w:numPr>
          <w:ilvl w:val="0"/>
          <w:numId w:val="17"/>
        </w:numPr>
      </w:pPr>
      <w:r>
        <w:t xml:space="preserve">In </w:t>
      </w:r>
      <w:r>
        <w:rPr>
          <w:rStyle w:val="spanDocumentAndBookNames"/>
        </w:rPr>
        <w:t>standalone.xml</w:t>
      </w:r>
      <w:r>
        <w:t>, insert the data source snippets immediately above the closing tag &lt;/</w:t>
      </w:r>
      <w:proofErr w:type="spellStart"/>
      <w:r>
        <w:t>datasources</w:t>
      </w:r>
      <w:proofErr w:type="spellEnd"/>
      <w:r>
        <w:t>&gt;.</w:t>
      </w:r>
    </w:p>
    <w:p w14:paraId="48681219" w14:textId="77777777" w:rsidR="00BB2D6C" w:rsidRDefault="001C7630">
      <w:pPr>
        <w:pStyle w:val="li"/>
        <w:numPr>
          <w:ilvl w:val="0"/>
          <w:numId w:val="17"/>
        </w:numPr>
      </w:pPr>
      <w:r>
        <w:t xml:space="preserve">Save </w:t>
      </w:r>
      <w:r>
        <w:rPr>
          <w:rStyle w:val="spanDocumentAndBookNames"/>
        </w:rPr>
        <w:t>standalone.xml</w:t>
      </w:r>
      <w:r>
        <w:t xml:space="preserve"> and remain in the file.</w:t>
      </w:r>
    </w:p>
    <w:p w14:paraId="5B8B2039" w14:textId="77777777" w:rsidR="00BB2D6C" w:rsidRDefault="001C7630">
      <w:pPr>
        <w:pStyle w:val="li"/>
        <w:numPr>
          <w:ilvl w:val="0"/>
          <w:numId w:val="17"/>
        </w:numPr>
      </w:pPr>
      <w:r>
        <w:t>Complete the steps in the next sections for editing each data source:</w:t>
      </w:r>
    </w:p>
    <w:p w14:paraId="03600E11" w14:textId="77777777" w:rsidR="00BB2D6C" w:rsidRDefault="001C7630">
      <w:pPr>
        <w:pStyle w:val="li"/>
        <w:numPr>
          <w:ilvl w:val="1"/>
          <w:numId w:val="18"/>
        </w:numPr>
      </w:pPr>
      <w:r>
        <w:rPr>
          <w:rStyle w:val="xref1"/>
        </w:rPr>
        <w:t xml:space="preserve">Edit Tax Certificate Manager Data Source (page </w:t>
      </w:r>
      <w:r>
        <w:fldChar w:fldCharType="begin"/>
      </w:r>
      <w:r>
        <w:instrText xml:space="preserve"> PAGEREF 1467363427 \h  \* MERGEFORMAT </w:instrText>
      </w:r>
      <w:r>
        <w:fldChar w:fldCharType="separate"/>
      </w:r>
      <w:r>
        <w:rPr>
          <w:rStyle w:val="xref1"/>
        </w:rPr>
        <w:t>33</w:t>
      </w:r>
      <w:r>
        <w:rPr>
          <w:rStyle w:val="xref1"/>
        </w:rPr>
        <w:fldChar w:fldCharType="end"/>
      </w:r>
      <w:r>
        <w:rPr>
          <w:rStyle w:val="xref1"/>
        </w:rPr>
        <w:t>)</w:t>
      </w:r>
    </w:p>
    <w:p w14:paraId="1708501C" w14:textId="77777777" w:rsidR="00BB2D6C" w:rsidRDefault="001C7630">
      <w:pPr>
        <w:pStyle w:val="li"/>
        <w:numPr>
          <w:ilvl w:val="1"/>
          <w:numId w:val="18"/>
        </w:numPr>
      </w:pPr>
      <w:r>
        <w:rPr>
          <w:rStyle w:val="xref1"/>
        </w:rPr>
        <w:t xml:space="preserve">Edit User Management Service Data Source (page </w:t>
      </w:r>
      <w:r>
        <w:fldChar w:fldCharType="begin"/>
      </w:r>
      <w:r>
        <w:instrText xml:space="preserve"> PAGEREF 1491715158 \h  \* MERGEFORMAT </w:instrText>
      </w:r>
      <w:r>
        <w:fldChar w:fldCharType="separate"/>
      </w:r>
      <w:r>
        <w:rPr>
          <w:rStyle w:val="xref1"/>
        </w:rPr>
        <w:t>35</w:t>
      </w:r>
      <w:r>
        <w:rPr>
          <w:rStyle w:val="xref1"/>
        </w:rPr>
        <w:fldChar w:fldCharType="end"/>
      </w:r>
      <w:r>
        <w:rPr>
          <w:rStyle w:val="xref1"/>
        </w:rPr>
        <w:t>)</w:t>
      </w:r>
    </w:p>
    <w:p w14:paraId="34F602E9" w14:textId="77777777" w:rsidR="00BB2D6C" w:rsidRDefault="001C7630">
      <w:pPr>
        <w:pStyle w:val="li"/>
        <w:numPr>
          <w:ilvl w:val="1"/>
          <w:numId w:val="18"/>
        </w:numPr>
        <w:spacing w:after="16pt"/>
      </w:pPr>
      <w:r>
        <w:rPr>
          <w:rStyle w:val="xref1"/>
        </w:rPr>
        <w:t xml:space="preserve">Edit Content Management Service Data Source (page </w:t>
      </w:r>
      <w:r>
        <w:fldChar w:fldCharType="begin"/>
      </w:r>
      <w:r>
        <w:instrText xml:space="preserve"> PAGEREF 933447519 \h  \* MERGEFORMAT </w:instrText>
      </w:r>
      <w:r>
        <w:fldChar w:fldCharType="separate"/>
      </w:r>
      <w:r>
        <w:rPr>
          <w:rStyle w:val="xref1"/>
        </w:rPr>
        <w:t>37</w:t>
      </w:r>
      <w:r>
        <w:rPr>
          <w:rStyle w:val="xref1"/>
        </w:rPr>
        <w:fldChar w:fldCharType="end"/>
      </w:r>
      <w:r>
        <w:rPr>
          <w:rStyle w:val="xref1"/>
        </w:rPr>
        <w:t>)</w:t>
      </w:r>
    </w:p>
    <w:p w14:paraId="5CDA7C16" w14:textId="77777777" w:rsidR="00BB2D6C" w:rsidRDefault="001C7630">
      <w:pPr>
        <w:pStyle w:val="h4"/>
      </w:pPr>
      <w:bookmarkStart w:id="158" w:name="1467363427"/>
      <w:r>
        <w:t>Edit Tax Certificate Manager Data Source</w:t>
      </w:r>
    </w:p>
    <w:bookmarkEnd w:id="158"/>
    <w:p w14:paraId="44D730DB" w14:textId="77777777" w:rsidR="00BB2D6C" w:rsidRDefault="001C7630">
      <w:pPr>
        <w:pStyle w:val="li"/>
        <w:numPr>
          <w:ilvl w:val="0"/>
          <w:numId w:val="19"/>
        </w:numPr>
      </w:pPr>
      <w:r>
        <w:t xml:space="preserve">In </w:t>
      </w:r>
      <w:r>
        <w:rPr>
          <w:rStyle w:val="spanDocumentAndBookNames"/>
        </w:rPr>
        <w:t>standalone.xml</w:t>
      </w:r>
      <w:r>
        <w:t>, find the &lt;</w:t>
      </w:r>
      <w:proofErr w:type="spellStart"/>
      <w:r>
        <w:t>datasource</w:t>
      </w:r>
      <w:proofErr w:type="spellEnd"/>
      <w:r>
        <w:t xml:space="preserve">&gt; element that contains </w:t>
      </w:r>
      <w:proofErr w:type="spellStart"/>
      <w:r>
        <w:rPr>
          <w:rStyle w:val="spanUIElement"/>
        </w:rPr>
        <w:t>jdbc</w:t>
      </w:r>
      <w:proofErr w:type="spellEnd"/>
      <w:r>
        <w:rPr>
          <w:rStyle w:val="spanUIElement"/>
        </w:rPr>
        <w:t>/</w:t>
      </w:r>
      <w:proofErr w:type="spellStart"/>
      <w:r>
        <w:rPr>
          <w:rStyle w:val="spanUIElement"/>
        </w:rPr>
        <w:t>TaxCertificateManagerDataSource</w:t>
      </w:r>
      <w:proofErr w:type="spellEnd"/>
      <w:r>
        <w:t>.</w:t>
      </w:r>
    </w:p>
    <w:p w14:paraId="0E7A2BBC" w14:textId="77777777" w:rsidR="00BB2D6C" w:rsidRDefault="001C7630">
      <w:pPr>
        <w:pStyle w:val="pCodeSample"/>
        <w:rPr>
          <w:ins w:id="159" w:author="Kornipati, Kranthi K. (TR Technology)" w:date="2025-06-19T10:44:00Z" w16du:dateUtc="2025-06-19T05:14:00Z"/>
        </w:rPr>
      </w:pPr>
      <w:r>
        <w:t>&lt;</w:t>
      </w:r>
      <w:proofErr w:type="spellStart"/>
      <w:r>
        <w:t>datasource</w:t>
      </w:r>
      <w:proofErr w:type="spellEnd"/>
      <w:r>
        <w:t xml:space="preserve"> </w:t>
      </w:r>
      <w:proofErr w:type="spellStart"/>
      <w:r>
        <w:t>jndi</w:t>
      </w:r>
      <w:proofErr w:type="spellEnd"/>
      <w:r>
        <w:t>-name="java:/</w:t>
      </w:r>
      <w:proofErr w:type="spellStart"/>
      <w:r>
        <w:t>jdbc</w:t>
      </w:r>
      <w:proofErr w:type="spellEnd"/>
      <w:r>
        <w:t>/</w:t>
      </w:r>
      <w:proofErr w:type="spellStart"/>
      <w:r>
        <w:t>TaxCertificateManagerDataSource</w:t>
      </w:r>
      <w:proofErr w:type="spellEnd"/>
      <w:r>
        <w:t>" pool-name="</w:t>
      </w:r>
      <w:proofErr w:type="spellStart"/>
      <w:r>
        <w:t>TaxCertificateManagerDataSource</w:t>
      </w:r>
      <w:proofErr w:type="spellEnd"/>
      <w:r>
        <w:t>" enabled="true" use-java-context="true"&gt;</w:t>
      </w:r>
      <w:r>
        <w:br/>
        <w:t>&lt;connection-</w:t>
      </w:r>
      <w:proofErr w:type="spellStart"/>
      <w:r>
        <w:t>url</w:t>
      </w:r>
      <w:proofErr w:type="spellEnd"/>
      <w:r>
        <w:t>&gt;</w:t>
      </w:r>
      <w:proofErr w:type="spellStart"/>
      <w:r>
        <w:t>jdbc:oracle:thin</w:t>
      </w:r>
      <w:proofErr w:type="spellEnd"/>
      <w:r>
        <w:t>:@//</w:t>
      </w:r>
      <w:proofErr w:type="spellStart"/>
      <w:r>
        <w:t>host:port</w:t>
      </w:r>
      <w:proofErr w:type="spellEnd"/>
      <w:r>
        <w:t>/</w:t>
      </w:r>
      <w:proofErr w:type="spellStart"/>
      <w:r>
        <w:t>servic</w:t>
      </w:r>
      <w:proofErr w:type="spellEnd"/>
      <w:r>
        <w:t xml:space="preserve"> e&lt;/connection-</w:t>
      </w:r>
      <w:proofErr w:type="spellStart"/>
      <w:r>
        <w:t>url</w:t>
      </w:r>
      <w:proofErr w:type="spellEnd"/>
      <w:r>
        <w:t>&gt;</w:t>
      </w:r>
      <w:r>
        <w:br/>
        <w:t>&lt;driver-class&gt;</w:t>
      </w:r>
      <w:proofErr w:type="spellStart"/>
      <w:r>
        <w:t>oracle.jdbc.driver.OracleDriver</w:t>
      </w:r>
      <w:proofErr w:type="spellEnd"/>
      <w:r>
        <w:t>&lt;/driver-class&gt;</w:t>
      </w:r>
      <w:r>
        <w:br/>
        <w:t>&lt;driver&gt;ojdbc7.jar&lt;/driver&gt;</w:t>
      </w:r>
      <w:r>
        <w:br/>
        <w:t>&lt;security&gt;</w:t>
      </w:r>
      <w:r>
        <w:br/>
        <w:t>&lt;user-name&gt;user name&lt;/user-name&gt;</w:t>
      </w:r>
      <w:r>
        <w:br/>
        <w:t>&lt;password&gt;password&lt;/password&gt;</w:t>
      </w:r>
      <w:r>
        <w:br/>
        <w:t>&lt;/security&gt;</w:t>
      </w:r>
      <w:r>
        <w:br/>
        <w:t>&lt;validation&gt;</w:t>
      </w:r>
      <w:r>
        <w:br/>
        <w:t>&lt;valid-connection-checker class-name="</w:t>
      </w:r>
      <w:proofErr w:type="spellStart"/>
      <w:r>
        <w:t>org.jboss.r</w:t>
      </w:r>
      <w:proofErr w:type="spellEnd"/>
      <w:r>
        <w:t xml:space="preserve"> </w:t>
      </w:r>
      <w:proofErr w:type="spellStart"/>
      <w:r>
        <w:t>esource.adapter.jdbc.vendor.OracleValidConnection</w:t>
      </w:r>
      <w:proofErr w:type="spellEnd"/>
      <w:r>
        <w:t xml:space="preserve"> Checker"/&gt;</w:t>
      </w:r>
      <w:r>
        <w:br/>
        <w:t>&lt;exception-sorter class-name="</w:t>
      </w:r>
      <w:proofErr w:type="spellStart"/>
      <w:r>
        <w:t>org.jboss.resource</w:t>
      </w:r>
      <w:proofErr w:type="spellEnd"/>
      <w:r>
        <w:t xml:space="preserve">. </w:t>
      </w:r>
      <w:proofErr w:type="spellStart"/>
      <w:proofErr w:type="gramStart"/>
      <w:r>
        <w:t>adapter.jdbc</w:t>
      </w:r>
      <w:proofErr w:type="gramEnd"/>
      <w:r>
        <w:t>.</w:t>
      </w:r>
      <w:proofErr w:type="gramStart"/>
      <w:r>
        <w:t>vendor.OracleExceptionSorter</w:t>
      </w:r>
      <w:proofErr w:type="spellEnd"/>
      <w:proofErr w:type="gramEnd"/>
      <w:r>
        <w:t>"/&gt;</w:t>
      </w:r>
      <w:r>
        <w:br/>
        <w:t>&lt;/validation&gt;</w:t>
      </w:r>
      <w:r>
        <w:br/>
        <w:t>&lt;/</w:t>
      </w:r>
      <w:proofErr w:type="spellStart"/>
      <w:r>
        <w:t>datasource</w:t>
      </w:r>
      <w:proofErr w:type="spellEnd"/>
      <w:r>
        <w:t>&gt;</w:t>
      </w:r>
    </w:p>
    <w:p w14:paraId="1C276FBB" w14:textId="2D4D1E6D" w:rsidR="00510764" w:rsidDel="00DB651D" w:rsidRDefault="00510764">
      <w:pPr>
        <w:pStyle w:val="pCodeSample"/>
        <w:rPr>
          <w:del w:id="160" w:author="Kornipati, Kranthi K. (TR Technology)" w:date="2025-06-19T11:04:00Z" w16du:dateUtc="2025-06-19T05:34:00Z"/>
        </w:rPr>
      </w:pPr>
    </w:p>
    <w:p w14:paraId="7FEC8D88" w14:textId="77777777" w:rsidR="00BB2D6C" w:rsidRDefault="001C7630">
      <w:pPr>
        <w:pStyle w:val="li"/>
        <w:numPr>
          <w:ilvl w:val="0"/>
          <w:numId w:val="19"/>
        </w:numPr>
      </w:pPr>
      <w:r>
        <w:t>Change the values in the snippet that correspond to the elements in the table below.</w:t>
      </w:r>
    </w:p>
    <w:p w14:paraId="30FE8A20"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465"/>
        <w:gridCol w:w="6064"/>
      </w:tblGrid>
      <w:tr w:rsidR="00BB2D6C" w14:paraId="67C4FD48" w14:textId="77777777">
        <w:trPr>
          <w:tblHeader/>
        </w:trPr>
        <w:tc>
          <w:tcPr>
            <w:tcW w:w="724.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3005C0DF" w14:textId="77777777" w:rsidR="00BB2D6C" w:rsidRDefault="001C7630">
            <w:pPr>
              <w:pStyle w:val="th"/>
            </w:pPr>
            <w:r>
              <w:lastRenderedPageBreak/>
              <w:t>JDBC/TAXCERTIFICATEMANAGERDATASOURCE</w:t>
            </w:r>
          </w:p>
        </w:tc>
      </w:tr>
      <w:tr w:rsidR="00BB2D6C" w14:paraId="14A5C74F" w14:textId="77777777">
        <w:tc>
          <w:tcPr>
            <w:tcW w:w="306.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359DEF" w14:textId="77777777" w:rsidR="00BB2D6C" w:rsidRDefault="001C7630">
            <w:pPr>
              <w:pStyle w:val="td2"/>
            </w:pPr>
            <w:r>
              <w:t>&lt;connection-</w:t>
            </w:r>
            <w:proofErr w:type="spellStart"/>
            <w:r>
              <w:t>url</w:t>
            </w:r>
            <w:proofErr w:type="spellEnd"/>
            <w:r>
              <w:t xml:space="preserve">&gt; </w:t>
            </w:r>
            <w:proofErr w:type="spellStart"/>
            <w:proofErr w:type="gramStart"/>
            <w:r>
              <w:t>jdbc:oracle</w:t>
            </w:r>
            <w:proofErr w:type="gramEnd"/>
            <w:r>
              <w:t>:</w:t>
            </w:r>
            <w:proofErr w:type="gramStart"/>
            <w:r>
              <w:t>thin</w:t>
            </w:r>
            <w:proofErr w:type="spellEnd"/>
            <w:r>
              <w:t>:@</w:t>
            </w:r>
            <w:proofErr w:type="gramEnd"/>
            <w:r>
              <w:t>//</w:t>
            </w:r>
            <w:proofErr w:type="spellStart"/>
            <w:proofErr w:type="gramStart"/>
            <w:r>
              <w:rPr>
                <w:rStyle w:val="spanUIElement1"/>
              </w:rPr>
              <w:t>host:port</w:t>
            </w:r>
            <w:proofErr w:type="spellEnd"/>
            <w:proofErr w:type="gramEnd"/>
            <w:r>
              <w:rPr>
                <w:rStyle w:val="spanUIElement1"/>
              </w:rPr>
              <w:t>/service</w:t>
            </w:r>
            <w:r>
              <w:t>&lt;/connection-</w:t>
            </w:r>
            <w:proofErr w:type="spellStart"/>
            <w:r>
              <w:t>url</w:t>
            </w:r>
            <w:proofErr w:type="spellEnd"/>
            <w:r>
              <w:t>&gt;</w:t>
            </w:r>
          </w:p>
        </w:tc>
        <w:tc>
          <w:tcPr>
            <w:tcW w:w="417.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2F88715" w14:textId="77777777" w:rsidR="00BB2D6C" w:rsidRDefault="001C7630">
            <w:pPr>
              <w:pStyle w:val="p2"/>
            </w:pPr>
            <w:r>
              <w:t>Replace the following with values for your implementation:</w:t>
            </w:r>
          </w:p>
          <w:p w14:paraId="3362FF61" w14:textId="77777777" w:rsidR="00BB2D6C" w:rsidRDefault="001C7630">
            <w:pPr>
              <w:pStyle w:val="li2"/>
              <w:numPr>
                <w:ilvl w:val="0"/>
                <w:numId w:val="20"/>
              </w:numPr>
            </w:pPr>
            <w:r>
              <w:rPr>
                <w:rStyle w:val="spanUIElement1"/>
              </w:rPr>
              <w:t>host</w:t>
            </w:r>
            <w:r>
              <w:t>: The name of the system hosting the Certificate Manager database.</w:t>
            </w:r>
          </w:p>
          <w:p w14:paraId="77EC0267" w14:textId="77777777" w:rsidR="00BB2D6C" w:rsidRDefault="001C7630">
            <w:pPr>
              <w:pStyle w:val="li2"/>
              <w:numPr>
                <w:ilvl w:val="0"/>
                <w:numId w:val="20"/>
              </w:numPr>
            </w:pPr>
            <w:r>
              <w:rPr>
                <w:rStyle w:val="spanUIElement1"/>
              </w:rPr>
              <w:t>port</w:t>
            </w:r>
            <w:r>
              <w:t>: The Certificate Manager database port; the default is 1521.</w:t>
            </w:r>
          </w:p>
          <w:p w14:paraId="34252547" w14:textId="77777777" w:rsidR="00BB2D6C" w:rsidRDefault="001C7630">
            <w:pPr>
              <w:pStyle w:val="li2"/>
              <w:numPr>
                <w:ilvl w:val="0"/>
                <w:numId w:val="20"/>
              </w:numPr>
              <w:spacing w:after="6.65pt"/>
            </w:pPr>
            <w:r>
              <w:rPr>
                <w:rStyle w:val="spanUIElement1"/>
              </w:rPr>
              <w:t>service</w:t>
            </w:r>
            <w:r>
              <w:t>: The name of your Oracle service.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5791"/>
            </w:tblGrid>
            <w:tr w:rsidR="00BB2D6C" w14:paraId="636C7FED" w14:textId="77777777">
              <w:trPr>
                <w:cantSplit/>
                <w:trHeight w:val="480"/>
              </w:trPr>
              <w:tc>
                <w:tcPr>
                  <w:tcW w:w="0pt" w:type="dxa"/>
                  <w:tcBorders>
                    <w:start w:val="single" w:sz="18" w:space="10" w:color="FA6400"/>
                  </w:tcBorders>
                  <w:tcMar>
                    <w:top w:w="0pt" w:type="dxa"/>
                    <w:start w:w="10.50pt" w:type="dxa"/>
                    <w:bottom w:w="0pt" w:type="dxa"/>
                    <w:end w:w="0pt" w:type="dxa"/>
                  </w:tcMar>
                </w:tcPr>
                <w:p w14:paraId="1013D203" w14:textId="77777777" w:rsidR="00BB2D6C" w:rsidRDefault="001C7630">
                  <w:pPr>
                    <w:pStyle w:val="p6"/>
                  </w:pPr>
                  <w:r>
                    <w:t xml:space="preserve">Use the following format for Oracle 11g: </w:t>
                  </w:r>
                  <w:proofErr w:type="spellStart"/>
                  <w:r>
                    <w:t>url</w:t>
                  </w:r>
                  <w:proofErr w:type="spellEnd"/>
                  <w:r>
                    <w:t>="</w:t>
                  </w:r>
                  <w:proofErr w:type="spellStart"/>
                  <w:proofErr w:type="gramStart"/>
                  <w:r>
                    <w:t>jdbc:oracle</w:t>
                  </w:r>
                  <w:proofErr w:type="gramEnd"/>
                  <w:r>
                    <w:t>:</w:t>
                  </w:r>
                  <w:proofErr w:type="gramStart"/>
                  <w:r>
                    <w:t>thin</w:t>
                  </w:r>
                  <w:proofErr w:type="spellEnd"/>
                  <w:r>
                    <w:t>:@</w:t>
                  </w:r>
                  <w:proofErr w:type="spellStart"/>
                  <w:r>
                    <w:rPr>
                      <w:rStyle w:val="spanUIElement1"/>
                    </w:rPr>
                    <w:t>host:port</w:t>
                  </w:r>
                  <w:proofErr w:type="gramEnd"/>
                  <w:r>
                    <w:rPr>
                      <w:rStyle w:val="spanUIElement1"/>
                    </w:rPr>
                    <w:t>:service</w:t>
                  </w:r>
                  <w:proofErr w:type="spellEnd"/>
                  <w:r>
                    <w:t>"</w:t>
                  </w:r>
                </w:p>
              </w:tc>
            </w:tr>
          </w:tbl>
          <w:p w14:paraId="547481D6" w14:textId="77777777" w:rsidR="00BB2D6C" w:rsidRDefault="00BB2D6C"/>
        </w:tc>
      </w:tr>
      <w:tr w:rsidR="00BB2D6C" w14:paraId="58DC3B10" w14:textId="77777777">
        <w:tc>
          <w:tcPr>
            <w:tcW w:w="306.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6DBF000" w14:textId="77777777" w:rsidR="00BB2D6C" w:rsidRDefault="001C7630">
            <w:pPr>
              <w:pStyle w:val="td2"/>
            </w:pPr>
            <w:r>
              <w:t>&lt;driver&gt;</w:t>
            </w:r>
            <w:r>
              <w:rPr>
                <w:rStyle w:val="spanUIElement1"/>
              </w:rPr>
              <w:t>ojdbc7.jar</w:t>
            </w:r>
            <w:r>
              <w:t>&lt;/driver&gt;</w:t>
            </w:r>
          </w:p>
        </w:tc>
        <w:tc>
          <w:tcPr>
            <w:tcW w:w="417.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E9302B9" w14:textId="77777777" w:rsidR="00BB2D6C" w:rsidRDefault="001C7630">
            <w:pPr>
              <w:pStyle w:val="td2"/>
            </w:pPr>
            <w:r>
              <w:t xml:space="preserve">Only change this if you are using a different driver (for example, </w:t>
            </w:r>
            <w:r>
              <w:rPr>
                <w:rStyle w:val="spanDocumentAndBookNames1"/>
              </w:rPr>
              <w:t>ojdbc6.jar</w:t>
            </w:r>
            <w:r>
              <w:t>).</w:t>
            </w:r>
          </w:p>
        </w:tc>
      </w:tr>
      <w:tr w:rsidR="00BB2D6C" w14:paraId="2804EC2C" w14:textId="77777777">
        <w:tc>
          <w:tcPr>
            <w:tcW w:w="306.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3D2B613" w14:textId="77777777" w:rsidR="00BB2D6C" w:rsidRDefault="001C7630">
            <w:pPr>
              <w:pStyle w:val="td2"/>
            </w:pPr>
            <w:r>
              <w:t>&lt;</w:t>
            </w:r>
            <w:proofErr w:type="gramStart"/>
            <w:r>
              <w:t>user-name</w:t>
            </w:r>
            <w:proofErr w:type="gramEnd"/>
            <w:r>
              <w:t>&gt;</w:t>
            </w:r>
            <w:proofErr w:type="gramStart"/>
            <w:r>
              <w:rPr>
                <w:rStyle w:val="spanUIElement1"/>
              </w:rPr>
              <w:t>user name</w:t>
            </w:r>
            <w:proofErr w:type="gramEnd"/>
            <w:r>
              <w:t>&lt;/</w:t>
            </w:r>
            <w:proofErr w:type="gramStart"/>
            <w:r>
              <w:t>user-name</w:t>
            </w:r>
            <w:proofErr w:type="gramEnd"/>
            <w:r>
              <w:t>&gt;</w:t>
            </w:r>
          </w:p>
        </w:tc>
        <w:tc>
          <w:tcPr>
            <w:tcW w:w="417.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9FA18A" w14:textId="77777777" w:rsidR="00BB2D6C" w:rsidRDefault="001C7630">
            <w:pPr>
              <w:pStyle w:val="td2"/>
            </w:pPr>
            <w:r>
              <w:t xml:space="preserve">Replace </w:t>
            </w:r>
            <w:proofErr w:type="gramStart"/>
            <w:r>
              <w:rPr>
                <w:rStyle w:val="spanUIElement1"/>
              </w:rPr>
              <w:t>user name</w:t>
            </w:r>
            <w:proofErr w:type="gramEnd"/>
            <w:r>
              <w:t xml:space="preserve"> with the </w:t>
            </w:r>
            <w:proofErr w:type="gramStart"/>
            <w:r>
              <w:t>user name</w:t>
            </w:r>
            <w:proofErr w:type="gramEnd"/>
            <w:r>
              <w:t xml:space="preserve"> of the Certificate Manager schema (for example, </w:t>
            </w:r>
            <w:proofErr w:type="spellStart"/>
            <w:r>
              <w:rPr>
                <w:rStyle w:val="spanUIElement1"/>
              </w:rPr>
              <w:t>certmgr</w:t>
            </w:r>
            <w:proofErr w:type="spellEnd"/>
            <w:r>
              <w:t>).</w:t>
            </w:r>
          </w:p>
        </w:tc>
      </w:tr>
      <w:tr w:rsidR="00BB2D6C" w14:paraId="0BB8295A" w14:textId="77777777">
        <w:tc>
          <w:tcPr>
            <w:tcW w:w="306.75pt" w:type="dxa"/>
            <w:tcBorders>
              <w:top w:val="single" w:sz="6" w:space="0" w:color="404040"/>
              <w:end w:val="single" w:sz="6" w:space="0" w:color="404040"/>
            </w:tcBorders>
            <w:tcMar>
              <w:top w:w="5pt" w:type="dxa"/>
              <w:start w:w="3.75pt" w:type="dxa"/>
              <w:bottom w:w="5pt" w:type="dxa"/>
              <w:end w:w="3.75pt" w:type="dxa"/>
            </w:tcMar>
          </w:tcPr>
          <w:p w14:paraId="5FE520EF" w14:textId="77777777" w:rsidR="00BB2D6C" w:rsidRDefault="001C7630">
            <w:pPr>
              <w:pStyle w:val="td2"/>
            </w:pPr>
            <w:r>
              <w:t>&lt;password&gt;</w:t>
            </w:r>
            <w:r>
              <w:rPr>
                <w:rStyle w:val="spanUIElement1"/>
              </w:rPr>
              <w:t>password</w:t>
            </w:r>
            <w:r>
              <w:t>&lt;/password&gt;</w:t>
            </w:r>
          </w:p>
        </w:tc>
        <w:tc>
          <w:tcPr>
            <w:tcW w:w="417.75pt" w:type="dxa"/>
            <w:tcBorders>
              <w:top w:val="single" w:sz="6" w:space="0" w:color="404040"/>
              <w:start w:val="single" w:sz="6" w:space="0" w:color="404040"/>
            </w:tcBorders>
            <w:tcMar>
              <w:top w:w="5pt" w:type="dxa"/>
              <w:start w:w="3.75pt" w:type="dxa"/>
              <w:bottom w:w="5pt" w:type="dxa"/>
              <w:end w:w="3.75pt" w:type="dxa"/>
            </w:tcMar>
          </w:tcPr>
          <w:p w14:paraId="742D5F91" w14:textId="77777777" w:rsidR="00BB2D6C" w:rsidRDefault="001C7630">
            <w:pPr>
              <w:pStyle w:val="td2"/>
            </w:pPr>
            <w:r>
              <w:t xml:space="preserve">Replace </w:t>
            </w:r>
            <w:r>
              <w:rPr>
                <w:rStyle w:val="spanUIElement1"/>
              </w:rPr>
              <w:t>password</w:t>
            </w:r>
            <w:r>
              <w:t xml:space="preserve"> with the password of the Certificate Manager schema (for example, </w:t>
            </w:r>
            <w:proofErr w:type="spellStart"/>
            <w:r>
              <w:rPr>
                <w:rStyle w:val="spanUIElement1"/>
              </w:rPr>
              <w:t>certmgr</w:t>
            </w:r>
            <w:proofErr w:type="spellEnd"/>
            <w:r>
              <w:t>).</w:t>
            </w:r>
          </w:p>
        </w:tc>
      </w:tr>
    </w:tbl>
    <w:p w14:paraId="331715EC" w14:textId="77777777" w:rsidR="00BB2D6C" w:rsidRDefault="00BB2D6C">
      <w:pPr>
        <w:spacing w:after="16pt"/>
      </w:pPr>
    </w:p>
    <w:p w14:paraId="17B0C95E" w14:textId="77777777" w:rsidR="00BB2D6C" w:rsidRDefault="001C7630">
      <w:pPr>
        <w:pStyle w:val="li"/>
        <w:numPr>
          <w:ilvl w:val="0"/>
          <w:numId w:val="21"/>
        </w:numPr>
        <w:spacing w:after="16pt"/>
      </w:pPr>
      <w:r>
        <w:t xml:space="preserve">Save </w:t>
      </w:r>
      <w:proofErr w:type="gramStart"/>
      <w:r>
        <w:rPr>
          <w:rStyle w:val="spanDocumentAndBookNames"/>
        </w:rPr>
        <w:t>standalone.xml</w:t>
      </w:r>
      <w:r>
        <w:t>, and</w:t>
      </w:r>
      <w:proofErr w:type="gramEnd"/>
      <w:r>
        <w:t xml:space="preserve"> remain in the file to complete additional edits in the next section.</w:t>
      </w:r>
    </w:p>
    <w:p w14:paraId="7429CB53" w14:textId="77777777" w:rsidR="00BB2D6C" w:rsidRDefault="001C7630">
      <w:pPr>
        <w:pStyle w:val="h4"/>
      </w:pPr>
      <w:bookmarkStart w:id="161" w:name="1491715158"/>
      <w:r>
        <w:t>Edit User Management Service Data Source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3D79B576"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61"/>
          <w:p w14:paraId="026A277E" w14:textId="77777777" w:rsidR="00BB2D6C" w:rsidRDefault="001C7630">
            <w:pPr>
              <w:pStyle w:val="p4"/>
            </w:pPr>
            <w:r>
              <w:t>This data source points to the Determination database, not to the Certificate Manager database.</w:t>
            </w:r>
            <w:r>
              <w:br/>
            </w:r>
          </w:p>
        </w:tc>
      </w:tr>
    </w:tbl>
    <w:p w14:paraId="01333B8D" w14:textId="77777777" w:rsidR="00BB2D6C" w:rsidRDefault="001C7630">
      <w:pPr>
        <w:pStyle w:val="li"/>
        <w:numPr>
          <w:ilvl w:val="0"/>
          <w:numId w:val="22"/>
        </w:numPr>
      </w:pPr>
      <w:r>
        <w:t xml:space="preserve">In </w:t>
      </w:r>
      <w:r>
        <w:rPr>
          <w:rStyle w:val="spanDocumentAndBookNames"/>
        </w:rPr>
        <w:t>standalone.xml</w:t>
      </w:r>
      <w:r>
        <w:t>, find the &lt;</w:t>
      </w:r>
      <w:proofErr w:type="spellStart"/>
      <w:r>
        <w:t>datasource</w:t>
      </w:r>
      <w:proofErr w:type="spellEnd"/>
      <w:r>
        <w:t xml:space="preserve">&gt; element that contains </w:t>
      </w:r>
      <w:proofErr w:type="spellStart"/>
      <w:r>
        <w:rPr>
          <w:rStyle w:val="spanUIElement"/>
        </w:rPr>
        <w:t>jdbc</w:t>
      </w:r>
      <w:proofErr w:type="spellEnd"/>
      <w:r>
        <w:rPr>
          <w:rStyle w:val="spanUIElement"/>
        </w:rPr>
        <w:t>/</w:t>
      </w:r>
      <w:proofErr w:type="spellStart"/>
      <w:r>
        <w:rPr>
          <w:rStyle w:val="spanUIElement"/>
        </w:rPr>
        <w:t>UserManagementServiceDataSource</w:t>
      </w:r>
      <w:proofErr w:type="spellEnd"/>
      <w:r>
        <w:t>.</w:t>
      </w:r>
    </w:p>
    <w:p w14:paraId="258045E0" w14:textId="77777777" w:rsidR="00BB2D6C" w:rsidRDefault="001C7630">
      <w:pPr>
        <w:pStyle w:val="pCodeSample"/>
        <w:rPr>
          <w:ins w:id="162" w:author="Kornipati, Kranthi K. (TR Technology)" w:date="2025-06-19T10:55:00Z" w16du:dateUtc="2025-06-19T05:25:00Z"/>
        </w:rPr>
      </w:pPr>
      <w:r>
        <w:lastRenderedPageBreak/>
        <w:t>&lt;</w:t>
      </w:r>
      <w:proofErr w:type="spellStart"/>
      <w:r>
        <w:t>datasource</w:t>
      </w:r>
      <w:proofErr w:type="spellEnd"/>
      <w:r>
        <w:t xml:space="preserve"> </w:t>
      </w:r>
      <w:proofErr w:type="spellStart"/>
      <w:r>
        <w:t>jndi</w:t>
      </w:r>
      <w:proofErr w:type="spellEnd"/>
      <w:r>
        <w:t>-name="java:/</w:t>
      </w:r>
      <w:proofErr w:type="spellStart"/>
      <w:r>
        <w:t>jdbc</w:t>
      </w:r>
      <w:proofErr w:type="spellEnd"/>
      <w:r>
        <w:t>/</w:t>
      </w:r>
      <w:proofErr w:type="spellStart"/>
      <w:r>
        <w:t>UserManagementServiceDataSource</w:t>
      </w:r>
      <w:proofErr w:type="spellEnd"/>
      <w:r>
        <w:t>" pool-name="</w:t>
      </w:r>
      <w:proofErr w:type="spellStart"/>
      <w:r>
        <w:t>UserManagementServiceDataSource</w:t>
      </w:r>
      <w:proofErr w:type="spellEnd"/>
      <w:r>
        <w:t>" enabled="true" use-java-context="true"&gt;</w:t>
      </w:r>
      <w:r>
        <w:br/>
        <w:t>&lt;connection-url&gt;jdbc:oracle:thin:@//host:port/service&lt;/connection-url&gt;</w:t>
      </w:r>
      <w:r>
        <w:br/>
        <w:t>&lt;driver-class&gt;</w:t>
      </w:r>
      <w:proofErr w:type="spellStart"/>
      <w:r>
        <w:t>oracle.jdbc.driver.OracleDriver</w:t>
      </w:r>
      <w:proofErr w:type="spellEnd"/>
      <w:r>
        <w:t>&lt;/driver-class&gt;</w:t>
      </w:r>
      <w:r>
        <w:br/>
        <w:t>&lt;driver&gt;ojdbc7.jar&lt;/driver&gt;</w:t>
      </w:r>
      <w:r>
        <w:br/>
        <w:t>&lt;security&gt;</w:t>
      </w:r>
      <w:r>
        <w:br/>
        <w:t>&lt;user-name&gt;user name&lt;/user-name&gt;</w:t>
      </w:r>
      <w:r>
        <w:br/>
        <w:t>&lt;password&gt;password&lt;/password&gt;</w:t>
      </w:r>
      <w:r>
        <w:br/>
        <w:t>&lt;/security&gt;</w:t>
      </w:r>
      <w:r>
        <w:br/>
        <w:t>&lt;validation&gt;</w:t>
      </w:r>
      <w:r>
        <w:br/>
        <w:t>&lt;valid-connection-checker class-name="org.jboss.resource.adapter.jdbc.vendor.OracleValidConnectionChecker"/&gt;</w:t>
      </w:r>
      <w:r>
        <w:br/>
        <w:t>&lt;exception-sorter class-name="org.jboss.resource.adapter.jdbc.vendor.OracleExceptionSorter"/&gt;</w:t>
      </w:r>
      <w:r>
        <w:br/>
        <w:t>&lt;/validation&gt;</w:t>
      </w:r>
      <w:r>
        <w:br/>
        <w:t>&lt;/</w:t>
      </w:r>
      <w:proofErr w:type="spellStart"/>
      <w:r>
        <w:t>datasource</w:t>
      </w:r>
      <w:proofErr w:type="spellEnd"/>
      <w:r>
        <w:t>&gt;</w:t>
      </w:r>
    </w:p>
    <w:p w14:paraId="315A69D5" w14:textId="77777777" w:rsidR="00894585" w:rsidRDefault="00894585">
      <w:pPr>
        <w:pStyle w:val="pCodeSample"/>
      </w:pPr>
    </w:p>
    <w:p w14:paraId="450557F3" w14:textId="77777777" w:rsidR="00BB2D6C" w:rsidRDefault="001C7630">
      <w:pPr>
        <w:pStyle w:val="li"/>
        <w:numPr>
          <w:ilvl w:val="0"/>
          <w:numId w:val="22"/>
        </w:numPr>
      </w:pPr>
      <w:r>
        <w:t>Change the values in the snippet that correspond to the elements in the table below.</w:t>
      </w:r>
    </w:p>
    <w:p w14:paraId="790BE5BF"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552"/>
        <w:gridCol w:w="5977"/>
      </w:tblGrid>
      <w:tr w:rsidR="00BB2D6C" w14:paraId="50980CD1" w14:textId="77777777">
        <w:trPr>
          <w:tblHeader/>
        </w:trPr>
        <w:tc>
          <w:tcPr>
            <w:tcW w:w="724.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5879B816" w14:textId="77777777" w:rsidR="00BB2D6C" w:rsidRDefault="001C7630">
            <w:pPr>
              <w:pStyle w:val="th"/>
            </w:pPr>
            <w:r>
              <w:t>JDBC/USERMANAGEMENTSERVICEDATASOURCE</w:t>
            </w:r>
          </w:p>
        </w:tc>
      </w:tr>
      <w:tr w:rsidR="00BB2D6C" w14:paraId="7ABF3CEA" w14:textId="77777777">
        <w:tc>
          <w:tcPr>
            <w:tcW w:w="31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308C2F" w14:textId="77777777" w:rsidR="00BB2D6C" w:rsidRDefault="001C7630">
            <w:pPr>
              <w:pStyle w:val="td2"/>
            </w:pPr>
            <w:r>
              <w:t>&lt;connection-</w:t>
            </w:r>
            <w:proofErr w:type="spellStart"/>
            <w:r>
              <w:t>url</w:t>
            </w:r>
            <w:proofErr w:type="spellEnd"/>
            <w:r>
              <w:t xml:space="preserve">&gt; </w:t>
            </w:r>
            <w:proofErr w:type="spellStart"/>
            <w:proofErr w:type="gramStart"/>
            <w:r>
              <w:t>jdbc:oracle</w:t>
            </w:r>
            <w:proofErr w:type="gramEnd"/>
            <w:r>
              <w:t>:</w:t>
            </w:r>
            <w:proofErr w:type="gramStart"/>
            <w:r>
              <w:t>thin</w:t>
            </w:r>
            <w:proofErr w:type="spellEnd"/>
            <w:r>
              <w:t>:@</w:t>
            </w:r>
            <w:proofErr w:type="gramEnd"/>
            <w:r>
              <w:t>//</w:t>
            </w:r>
            <w:proofErr w:type="spellStart"/>
            <w:proofErr w:type="gramStart"/>
            <w:r>
              <w:rPr>
                <w:rStyle w:val="spanUIElement1"/>
              </w:rPr>
              <w:t>host:port</w:t>
            </w:r>
            <w:proofErr w:type="spellEnd"/>
            <w:proofErr w:type="gramEnd"/>
            <w:r>
              <w:rPr>
                <w:rStyle w:val="spanUIElement1"/>
              </w:rPr>
              <w:t>/service</w:t>
            </w:r>
            <w:r>
              <w:t>&lt;/connection-</w:t>
            </w:r>
            <w:proofErr w:type="spellStart"/>
            <w:r>
              <w:t>url</w:t>
            </w:r>
            <w:proofErr w:type="spellEnd"/>
            <w:r>
              <w:t>&gt;</w:t>
            </w:r>
          </w:p>
        </w:tc>
        <w:tc>
          <w:tcPr>
            <w:tcW w:w="411.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57ED440" w14:textId="77777777" w:rsidR="00BB2D6C" w:rsidRDefault="001C7630">
            <w:pPr>
              <w:pStyle w:val="p2"/>
            </w:pPr>
            <w:r>
              <w:t>Replace the following with values for your implementation:</w:t>
            </w:r>
          </w:p>
          <w:p w14:paraId="6DA14163" w14:textId="77777777" w:rsidR="00BB2D6C" w:rsidRDefault="001C7630">
            <w:pPr>
              <w:pStyle w:val="li2"/>
              <w:numPr>
                <w:ilvl w:val="0"/>
                <w:numId w:val="23"/>
              </w:numPr>
            </w:pPr>
            <w:r>
              <w:rPr>
                <w:rStyle w:val="spanUIElement1"/>
              </w:rPr>
              <w:t>host</w:t>
            </w:r>
            <w:r>
              <w:t>: The name of the system hosting the Determination database.</w:t>
            </w:r>
          </w:p>
          <w:p w14:paraId="5E565E43" w14:textId="77777777" w:rsidR="00BB2D6C" w:rsidRDefault="001C7630">
            <w:pPr>
              <w:pStyle w:val="li2"/>
              <w:numPr>
                <w:ilvl w:val="0"/>
                <w:numId w:val="23"/>
              </w:numPr>
            </w:pPr>
            <w:r>
              <w:rPr>
                <w:rStyle w:val="spanUIElement1"/>
              </w:rPr>
              <w:t>port</w:t>
            </w:r>
            <w:r>
              <w:t>: The Determination database port; the default is 1521.</w:t>
            </w:r>
          </w:p>
          <w:p w14:paraId="326B0E60" w14:textId="77777777" w:rsidR="00BB2D6C" w:rsidRDefault="001C7630">
            <w:pPr>
              <w:pStyle w:val="li2"/>
              <w:numPr>
                <w:ilvl w:val="0"/>
                <w:numId w:val="23"/>
              </w:numPr>
              <w:spacing w:after="6.65pt"/>
            </w:pPr>
            <w:r>
              <w:rPr>
                <w:rStyle w:val="spanUIElement1"/>
              </w:rPr>
              <w:t>service</w:t>
            </w:r>
            <w:r>
              <w:t>: The name of your Oracle service.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5704"/>
            </w:tblGrid>
            <w:tr w:rsidR="00BB2D6C" w14:paraId="101CAADF" w14:textId="77777777">
              <w:trPr>
                <w:cantSplit/>
                <w:trHeight w:val="480"/>
              </w:trPr>
              <w:tc>
                <w:tcPr>
                  <w:tcW w:w="0pt" w:type="dxa"/>
                  <w:tcBorders>
                    <w:start w:val="single" w:sz="18" w:space="10" w:color="FA6400"/>
                  </w:tcBorders>
                  <w:tcMar>
                    <w:top w:w="0pt" w:type="dxa"/>
                    <w:start w:w="10.50pt" w:type="dxa"/>
                    <w:bottom w:w="0pt" w:type="dxa"/>
                    <w:end w:w="0pt" w:type="dxa"/>
                  </w:tcMar>
                </w:tcPr>
                <w:p w14:paraId="50135124" w14:textId="77777777" w:rsidR="00BB2D6C" w:rsidRDefault="001C7630">
                  <w:pPr>
                    <w:pStyle w:val="p6"/>
                  </w:pPr>
                  <w:r>
                    <w:t xml:space="preserve">Use the following format for Oracle 11g: </w:t>
                  </w:r>
                  <w:proofErr w:type="spellStart"/>
                  <w:r>
                    <w:t>url</w:t>
                  </w:r>
                  <w:proofErr w:type="spellEnd"/>
                  <w:r>
                    <w:t>="</w:t>
                  </w:r>
                  <w:proofErr w:type="spellStart"/>
                  <w:proofErr w:type="gramStart"/>
                  <w:r>
                    <w:t>jdbc:oracle</w:t>
                  </w:r>
                  <w:proofErr w:type="gramEnd"/>
                  <w:r>
                    <w:t>:</w:t>
                  </w:r>
                  <w:proofErr w:type="gramStart"/>
                  <w:r>
                    <w:t>thin</w:t>
                  </w:r>
                  <w:proofErr w:type="spellEnd"/>
                  <w:r>
                    <w:t>:@</w:t>
                  </w:r>
                  <w:proofErr w:type="spellStart"/>
                  <w:r>
                    <w:rPr>
                      <w:rStyle w:val="spanUIElement1"/>
                    </w:rPr>
                    <w:t>host:port</w:t>
                  </w:r>
                  <w:proofErr w:type="gramEnd"/>
                  <w:r>
                    <w:rPr>
                      <w:rStyle w:val="spanUIElement1"/>
                    </w:rPr>
                    <w:t>:service</w:t>
                  </w:r>
                  <w:proofErr w:type="spellEnd"/>
                  <w:r>
                    <w:t>"</w:t>
                  </w:r>
                </w:p>
              </w:tc>
            </w:tr>
          </w:tbl>
          <w:p w14:paraId="36D3E9DB" w14:textId="77777777" w:rsidR="00BB2D6C" w:rsidRDefault="00BB2D6C"/>
        </w:tc>
      </w:tr>
      <w:tr w:rsidR="00BB2D6C" w14:paraId="654FC89D" w14:textId="77777777">
        <w:tc>
          <w:tcPr>
            <w:tcW w:w="31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590CC5B" w14:textId="77777777" w:rsidR="00BB2D6C" w:rsidRDefault="001C7630">
            <w:pPr>
              <w:pStyle w:val="td2"/>
            </w:pPr>
            <w:r>
              <w:t>&lt;driver&gt;</w:t>
            </w:r>
            <w:r>
              <w:rPr>
                <w:rStyle w:val="spanUIElement1"/>
              </w:rPr>
              <w:t>ojdbc7.jar</w:t>
            </w:r>
            <w:r>
              <w:t>&lt;/driver&gt;</w:t>
            </w:r>
          </w:p>
        </w:tc>
        <w:tc>
          <w:tcPr>
            <w:tcW w:w="411.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EFC6F89" w14:textId="77777777" w:rsidR="00BB2D6C" w:rsidRDefault="001C7630">
            <w:pPr>
              <w:pStyle w:val="td2"/>
            </w:pPr>
            <w:r>
              <w:t xml:space="preserve">Only change this if you are using a different driver (for example, </w:t>
            </w:r>
            <w:r>
              <w:rPr>
                <w:rStyle w:val="spanDocumentAndBookNames1"/>
              </w:rPr>
              <w:t>ojdbc6.jar</w:t>
            </w:r>
            <w:r>
              <w:t>).</w:t>
            </w:r>
          </w:p>
        </w:tc>
      </w:tr>
      <w:tr w:rsidR="00BB2D6C" w14:paraId="0F8E1C92" w14:textId="77777777">
        <w:tc>
          <w:tcPr>
            <w:tcW w:w="31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D013F7" w14:textId="77777777" w:rsidR="00BB2D6C" w:rsidRDefault="001C7630">
            <w:pPr>
              <w:pStyle w:val="td2"/>
            </w:pPr>
            <w:r>
              <w:t>&lt;</w:t>
            </w:r>
            <w:proofErr w:type="gramStart"/>
            <w:r>
              <w:t>user-name</w:t>
            </w:r>
            <w:proofErr w:type="gramEnd"/>
            <w:r>
              <w:t>&gt;</w:t>
            </w:r>
            <w:proofErr w:type="gramStart"/>
            <w:r>
              <w:rPr>
                <w:rStyle w:val="spanUIElement1"/>
              </w:rPr>
              <w:t>user name</w:t>
            </w:r>
            <w:proofErr w:type="gramEnd"/>
            <w:r>
              <w:t>&lt;/</w:t>
            </w:r>
            <w:proofErr w:type="gramStart"/>
            <w:r>
              <w:t>user-name</w:t>
            </w:r>
            <w:proofErr w:type="gramEnd"/>
            <w:r>
              <w:t>&gt;</w:t>
            </w:r>
          </w:p>
        </w:tc>
        <w:tc>
          <w:tcPr>
            <w:tcW w:w="411.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99AB7E9" w14:textId="77777777" w:rsidR="00BB2D6C" w:rsidRDefault="001C7630">
            <w:pPr>
              <w:pStyle w:val="td2"/>
            </w:pPr>
            <w:r>
              <w:t xml:space="preserve">Replace </w:t>
            </w:r>
            <w:proofErr w:type="gramStart"/>
            <w:r>
              <w:rPr>
                <w:rStyle w:val="spanUIElement1"/>
              </w:rPr>
              <w:t>user name</w:t>
            </w:r>
            <w:proofErr w:type="gramEnd"/>
            <w:r>
              <w:t xml:space="preserve"> with the </w:t>
            </w:r>
            <w:proofErr w:type="gramStart"/>
            <w:r>
              <w:t>user name</w:t>
            </w:r>
            <w:proofErr w:type="gramEnd"/>
            <w:r>
              <w:t xml:space="preserve"> of the Determination Tax schema (for example, </w:t>
            </w:r>
            <w:proofErr w:type="spellStart"/>
            <w:r>
              <w:rPr>
                <w:rStyle w:val="spanUIElement1"/>
              </w:rPr>
              <w:t>sbtax</w:t>
            </w:r>
            <w:proofErr w:type="spellEnd"/>
            <w:r>
              <w:t>).</w:t>
            </w:r>
          </w:p>
        </w:tc>
      </w:tr>
      <w:tr w:rsidR="00BB2D6C" w14:paraId="67D75A88" w14:textId="77777777">
        <w:tc>
          <w:tcPr>
            <w:tcW w:w="312.75pt" w:type="dxa"/>
            <w:tcBorders>
              <w:top w:val="single" w:sz="6" w:space="0" w:color="404040"/>
              <w:end w:val="single" w:sz="6" w:space="0" w:color="404040"/>
            </w:tcBorders>
            <w:tcMar>
              <w:top w:w="5pt" w:type="dxa"/>
              <w:start w:w="3.75pt" w:type="dxa"/>
              <w:bottom w:w="5pt" w:type="dxa"/>
              <w:end w:w="3.75pt" w:type="dxa"/>
            </w:tcMar>
          </w:tcPr>
          <w:p w14:paraId="59EAC5FC" w14:textId="77777777" w:rsidR="00BB2D6C" w:rsidRDefault="001C7630">
            <w:pPr>
              <w:pStyle w:val="td2"/>
            </w:pPr>
            <w:r>
              <w:t>&lt;password&gt;</w:t>
            </w:r>
            <w:r>
              <w:rPr>
                <w:rStyle w:val="spanUIElement1"/>
              </w:rPr>
              <w:t>password</w:t>
            </w:r>
            <w:r>
              <w:t>&lt;/password&gt;</w:t>
            </w:r>
          </w:p>
        </w:tc>
        <w:tc>
          <w:tcPr>
            <w:tcW w:w="411.75pt" w:type="dxa"/>
            <w:tcBorders>
              <w:top w:val="single" w:sz="6" w:space="0" w:color="404040"/>
              <w:start w:val="single" w:sz="6" w:space="0" w:color="404040"/>
            </w:tcBorders>
            <w:tcMar>
              <w:top w:w="5pt" w:type="dxa"/>
              <w:start w:w="3.75pt" w:type="dxa"/>
              <w:bottom w:w="5pt" w:type="dxa"/>
              <w:end w:w="3.75pt" w:type="dxa"/>
            </w:tcMar>
          </w:tcPr>
          <w:p w14:paraId="1EBA3030" w14:textId="77777777" w:rsidR="00BB2D6C" w:rsidRDefault="001C7630">
            <w:pPr>
              <w:pStyle w:val="td2"/>
            </w:pPr>
            <w:r>
              <w:t xml:space="preserve">Replace </w:t>
            </w:r>
            <w:r>
              <w:rPr>
                <w:rStyle w:val="spanUIElement1"/>
              </w:rPr>
              <w:t>password</w:t>
            </w:r>
            <w:r>
              <w:t xml:space="preserve"> with the password of the Determination Tax schema (for example, </w:t>
            </w:r>
            <w:proofErr w:type="spellStart"/>
            <w:r>
              <w:rPr>
                <w:rStyle w:val="spanUIElement1"/>
              </w:rPr>
              <w:t>sbtax</w:t>
            </w:r>
            <w:proofErr w:type="spellEnd"/>
            <w:r>
              <w:t>).</w:t>
            </w:r>
          </w:p>
        </w:tc>
      </w:tr>
    </w:tbl>
    <w:p w14:paraId="4BB8FCFB" w14:textId="77777777" w:rsidR="00BB2D6C" w:rsidRDefault="00BB2D6C">
      <w:pPr>
        <w:spacing w:after="16pt"/>
      </w:pPr>
    </w:p>
    <w:p w14:paraId="12CE0067" w14:textId="77777777" w:rsidR="00BB2D6C" w:rsidRDefault="001C7630">
      <w:pPr>
        <w:pStyle w:val="li"/>
        <w:numPr>
          <w:ilvl w:val="0"/>
          <w:numId w:val="24"/>
        </w:numPr>
        <w:spacing w:after="16pt"/>
      </w:pPr>
      <w:r>
        <w:t xml:space="preserve">Save </w:t>
      </w:r>
      <w:proofErr w:type="gramStart"/>
      <w:r>
        <w:rPr>
          <w:rStyle w:val="spanDocumentAndBookNames"/>
        </w:rPr>
        <w:t>standalone.xml</w:t>
      </w:r>
      <w:r>
        <w:t>, and</w:t>
      </w:r>
      <w:proofErr w:type="gramEnd"/>
      <w:r>
        <w:t xml:space="preserve"> remain in the file to complete additional edits in the next section.</w:t>
      </w:r>
    </w:p>
    <w:p w14:paraId="03F23362" w14:textId="77777777" w:rsidR="00BB2D6C" w:rsidRDefault="001C7630">
      <w:pPr>
        <w:pStyle w:val="h4"/>
      </w:pPr>
      <w:bookmarkStart w:id="163" w:name="933447519"/>
      <w:r>
        <w:lastRenderedPageBreak/>
        <w:t>Edit Content Management Service Data Source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7913039E"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163"/>
          <w:p w14:paraId="7DA9E068" w14:textId="77777777" w:rsidR="00BB2D6C" w:rsidRDefault="001C7630">
            <w:pPr>
              <w:pStyle w:val="p4"/>
            </w:pPr>
            <w:r>
              <w:t>This data source points to the Determination database, not to the Certificate Manager database.</w:t>
            </w:r>
            <w:r>
              <w:br/>
            </w:r>
          </w:p>
        </w:tc>
      </w:tr>
    </w:tbl>
    <w:p w14:paraId="697EBEC1" w14:textId="77777777" w:rsidR="00BB2D6C" w:rsidRDefault="001C7630">
      <w:pPr>
        <w:pStyle w:val="li"/>
        <w:numPr>
          <w:ilvl w:val="0"/>
          <w:numId w:val="25"/>
        </w:numPr>
      </w:pPr>
      <w:r>
        <w:t xml:space="preserve">In </w:t>
      </w:r>
      <w:r>
        <w:rPr>
          <w:rStyle w:val="spanDocumentAndBookNames"/>
        </w:rPr>
        <w:t>standalone.xml</w:t>
      </w:r>
      <w:r>
        <w:t>, find the &lt;</w:t>
      </w:r>
      <w:proofErr w:type="spellStart"/>
      <w:r>
        <w:t>datasource</w:t>
      </w:r>
      <w:proofErr w:type="spellEnd"/>
      <w:r>
        <w:t xml:space="preserve">&gt; element that contains </w:t>
      </w:r>
      <w:proofErr w:type="spellStart"/>
      <w:r>
        <w:rPr>
          <w:rStyle w:val="spanUIElement"/>
        </w:rPr>
        <w:t>jdbc</w:t>
      </w:r>
      <w:proofErr w:type="spellEnd"/>
      <w:r>
        <w:rPr>
          <w:rStyle w:val="spanUIElement"/>
        </w:rPr>
        <w:t>/</w:t>
      </w:r>
      <w:proofErr w:type="spellStart"/>
      <w:r>
        <w:rPr>
          <w:rStyle w:val="spanUIElement"/>
        </w:rPr>
        <w:t>ContentManagementServiceDataSource</w:t>
      </w:r>
      <w:proofErr w:type="spellEnd"/>
      <w:r>
        <w:rPr>
          <w:rStyle w:val="spanUIElement"/>
        </w:rPr>
        <w:t>.</w:t>
      </w:r>
    </w:p>
    <w:p w14:paraId="3E68E3C8" w14:textId="77777777" w:rsidR="00BB2D6C" w:rsidRDefault="001C7630">
      <w:pPr>
        <w:pStyle w:val="pCodeSample"/>
        <w:rPr>
          <w:ins w:id="164" w:author="Kornipati, Kranthi K. (TR Technology)" w:date="2025-06-19T10:55:00Z" w16du:dateUtc="2025-06-19T05:25:00Z"/>
        </w:rPr>
      </w:pPr>
      <w:r>
        <w:t>&lt;</w:t>
      </w:r>
      <w:proofErr w:type="spellStart"/>
      <w:r>
        <w:t>datasource</w:t>
      </w:r>
      <w:proofErr w:type="spellEnd"/>
      <w:r>
        <w:t xml:space="preserve"> </w:t>
      </w:r>
      <w:proofErr w:type="spellStart"/>
      <w:r>
        <w:t>jndi</w:t>
      </w:r>
      <w:proofErr w:type="spellEnd"/>
      <w:r>
        <w:t>-name="java:/</w:t>
      </w:r>
      <w:proofErr w:type="spellStart"/>
      <w:r>
        <w:t>jdbc</w:t>
      </w:r>
      <w:proofErr w:type="spellEnd"/>
      <w:r>
        <w:t>/</w:t>
      </w:r>
      <w:proofErr w:type="spellStart"/>
      <w:r>
        <w:t>ContentManagementServiceDataSource</w:t>
      </w:r>
      <w:proofErr w:type="spellEnd"/>
      <w:r>
        <w:t>" pool-name="</w:t>
      </w:r>
      <w:proofErr w:type="spellStart"/>
      <w:r>
        <w:t>ContentManagementServiceDataSource</w:t>
      </w:r>
      <w:proofErr w:type="spellEnd"/>
      <w:r>
        <w:t>" enabled="true" use-java-context="true"&gt;</w:t>
      </w:r>
      <w:r>
        <w:br/>
        <w:t>&lt;connection-url&gt;jdbc:oracle:thin:@//host:port/service&lt;/connection-url&gt;</w:t>
      </w:r>
      <w:r>
        <w:br/>
        <w:t>&lt;driver-class&gt;</w:t>
      </w:r>
      <w:proofErr w:type="spellStart"/>
      <w:r>
        <w:t>oracle.jdbc.driver.OracleDriver</w:t>
      </w:r>
      <w:proofErr w:type="spellEnd"/>
      <w:r>
        <w:t>&lt;/driver-class&gt;</w:t>
      </w:r>
      <w:r>
        <w:br/>
        <w:t>&lt;driver&gt;ojdbc7.jar&lt;/driver&gt;</w:t>
      </w:r>
      <w:r>
        <w:br/>
        <w:t>&lt;security&gt;</w:t>
      </w:r>
      <w:r>
        <w:br/>
        <w:t>&lt;user-name&gt;user name&lt;/user-name&gt;</w:t>
      </w:r>
      <w:r>
        <w:br/>
        <w:t>&lt;password&gt;password&lt;/password&gt;</w:t>
      </w:r>
      <w:r>
        <w:br/>
        <w:t>&lt;/security&gt;</w:t>
      </w:r>
      <w:r>
        <w:br/>
        <w:t>&lt;validation&gt;</w:t>
      </w:r>
      <w:r>
        <w:br/>
        <w:t>&lt;valid-connection-checker class-name="org.jboss.resource.adapter.jdbc.vendor.OracleValidConnection Checker"/&gt;</w:t>
      </w:r>
      <w:r>
        <w:br/>
        <w:t>&lt;exception-sorter class-name="org.jboss.resource.adapter.jdbc.vendor.OracleExceptionSorter"/&gt;</w:t>
      </w:r>
      <w:r>
        <w:br/>
        <w:t>&lt;/validation&gt;</w:t>
      </w:r>
      <w:r>
        <w:br/>
        <w:t>&lt;/</w:t>
      </w:r>
      <w:proofErr w:type="spellStart"/>
      <w:r>
        <w:t>datasource</w:t>
      </w:r>
      <w:proofErr w:type="spellEnd"/>
      <w:r>
        <w:t>&gt;</w:t>
      </w:r>
    </w:p>
    <w:p w14:paraId="52771A5A" w14:textId="360A9A62" w:rsidR="00457F88" w:rsidDel="00DB651D" w:rsidRDefault="00457F88">
      <w:pPr>
        <w:pStyle w:val="pCodeSample"/>
        <w:rPr>
          <w:del w:id="165" w:author="Kornipati, Kranthi K. (TR Technology)" w:date="2025-06-19T11:04:00Z" w16du:dateUtc="2025-06-19T05:34:00Z"/>
        </w:rPr>
      </w:pPr>
    </w:p>
    <w:p w14:paraId="58F73830" w14:textId="77777777" w:rsidR="00BB2D6C" w:rsidRDefault="001C7630">
      <w:pPr>
        <w:pStyle w:val="li"/>
        <w:numPr>
          <w:ilvl w:val="0"/>
          <w:numId w:val="25"/>
        </w:numPr>
      </w:pPr>
      <w:r>
        <w:t>Change the values in the snippet that correspond to the elements in the table below.</w:t>
      </w:r>
    </w:p>
    <w:p w14:paraId="1F335CAF"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552"/>
        <w:gridCol w:w="5977"/>
      </w:tblGrid>
      <w:tr w:rsidR="00BB2D6C" w14:paraId="523D843E" w14:textId="77777777">
        <w:trPr>
          <w:tblHeader/>
        </w:trPr>
        <w:tc>
          <w:tcPr>
            <w:tcW w:w="724.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107777D9" w14:textId="77777777" w:rsidR="00BB2D6C" w:rsidRDefault="001C7630">
            <w:pPr>
              <w:pStyle w:val="th"/>
            </w:pPr>
            <w:r>
              <w:t>JDBC/USERMANAGEMENTSERVICEDATASOURCE</w:t>
            </w:r>
          </w:p>
        </w:tc>
      </w:tr>
      <w:tr w:rsidR="00BB2D6C" w14:paraId="6F8C7795" w14:textId="77777777">
        <w:tc>
          <w:tcPr>
            <w:tcW w:w="31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D071225" w14:textId="77777777" w:rsidR="00BB2D6C" w:rsidRDefault="001C7630">
            <w:pPr>
              <w:pStyle w:val="td2"/>
            </w:pPr>
            <w:r>
              <w:t>&lt;connection-</w:t>
            </w:r>
            <w:proofErr w:type="spellStart"/>
            <w:r>
              <w:t>url</w:t>
            </w:r>
            <w:proofErr w:type="spellEnd"/>
            <w:r>
              <w:t xml:space="preserve">&gt; </w:t>
            </w:r>
            <w:proofErr w:type="spellStart"/>
            <w:proofErr w:type="gramStart"/>
            <w:r>
              <w:t>jdbc:oracle</w:t>
            </w:r>
            <w:proofErr w:type="gramEnd"/>
            <w:r>
              <w:t>:</w:t>
            </w:r>
            <w:proofErr w:type="gramStart"/>
            <w:r>
              <w:t>thin</w:t>
            </w:r>
            <w:proofErr w:type="spellEnd"/>
            <w:r>
              <w:t>:@</w:t>
            </w:r>
            <w:proofErr w:type="gramEnd"/>
            <w:r>
              <w:t>//</w:t>
            </w:r>
            <w:proofErr w:type="spellStart"/>
            <w:proofErr w:type="gramStart"/>
            <w:r>
              <w:rPr>
                <w:rStyle w:val="spanUIElement1"/>
              </w:rPr>
              <w:t>host:port</w:t>
            </w:r>
            <w:proofErr w:type="spellEnd"/>
            <w:proofErr w:type="gramEnd"/>
            <w:r>
              <w:rPr>
                <w:rStyle w:val="spanUIElement1"/>
              </w:rPr>
              <w:t>/service</w:t>
            </w:r>
            <w:r>
              <w:t>&lt;/connection-</w:t>
            </w:r>
            <w:proofErr w:type="spellStart"/>
            <w:r>
              <w:t>url</w:t>
            </w:r>
            <w:proofErr w:type="spellEnd"/>
            <w:r>
              <w:t>&gt;</w:t>
            </w:r>
          </w:p>
        </w:tc>
        <w:tc>
          <w:tcPr>
            <w:tcW w:w="411.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34FE431" w14:textId="77777777" w:rsidR="00BB2D6C" w:rsidRDefault="001C7630">
            <w:pPr>
              <w:pStyle w:val="p2"/>
            </w:pPr>
            <w:r>
              <w:t>Replace the following with values for your implementation:</w:t>
            </w:r>
          </w:p>
          <w:p w14:paraId="1AF201F9" w14:textId="77777777" w:rsidR="00BB2D6C" w:rsidRDefault="001C7630">
            <w:pPr>
              <w:pStyle w:val="li2"/>
              <w:numPr>
                <w:ilvl w:val="0"/>
                <w:numId w:val="26"/>
              </w:numPr>
            </w:pPr>
            <w:r>
              <w:rPr>
                <w:rStyle w:val="spanUIElement1"/>
              </w:rPr>
              <w:t>host</w:t>
            </w:r>
            <w:r>
              <w:t>: The name of the system hosting the Determination database.</w:t>
            </w:r>
          </w:p>
          <w:p w14:paraId="51425C96" w14:textId="77777777" w:rsidR="00BB2D6C" w:rsidRDefault="001C7630">
            <w:pPr>
              <w:pStyle w:val="li2"/>
              <w:numPr>
                <w:ilvl w:val="0"/>
                <w:numId w:val="26"/>
              </w:numPr>
            </w:pPr>
            <w:r>
              <w:rPr>
                <w:rStyle w:val="spanUIElement1"/>
              </w:rPr>
              <w:t>port</w:t>
            </w:r>
            <w:r>
              <w:t>: The Determination database port; the default is 1521.</w:t>
            </w:r>
          </w:p>
          <w:p w14:paraId="79E6C9FE" w14:textId="77777777" w:rsidR="00BB2D6C" w:rsidRDefault="001C7630">
            <w:pPr>
              <w:pStyle w:val="li2"/>
              <w:numPr>
                <w:ilvl w:val="0"/>
                <w:numId w:val="26"/>
              </w:numPr>
              <w:spacing w:after="6.65pt"/>
            </w:pPr>
            <w:r>
              <w:rPr>
                <w:rStyle w:val="spanUIElement1"/>
              </w:rPr>
              <w:t>service</w:t>
            </w:r>
            <w:r>
              <w:t>: The name of your Oracle service.</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5704"/>
            </w:tblGrid>
            <w:tr w:rsidR="00BB2D6C" w14:paraId="21E6AC96" w14:textId="77777777">
              <w:trPr>
                <w:cantSplit/>
                <w:trHeight w:val="480"/>
              </w:trPr>
              <w:tc>
                <w:tcPr>
                  <w:tcW w:w="0pt" w:type="dxa"/>
                  <w:tcBorders>
                    <w:start w:val="single" w:sz="18" w:space="10" w:color="FA6400"/>
                  </w:tcBorders>
                  <w:tcMar>
                    <w:top w:w="0pt" w:type="dxa"/>
                    <w:start w:w="10.50pt" w:type="dxa"/>
                    <w:bottom w:w="0pt" w:type="dxa"/>
                    <w:end w:w="0pt" w:type="dxa"/>
                  </w:tcMar>
                </w:tcPr>
                <w:p w14:paraId="25E01DDF" w14:textId="77777777" w:rsidR="00BB2D6C" w:rsidRDefault="001C7630">
                  <w:pPr>
                    <w:pStyle w:val="p6"/>
                  </w:pPr>
                  <w:r>
                    <w:t xml:space="preserve">Use the following format for Oracle 11g: </w:t>
                  </w:r>
                  <w:proofErr w:type="spellStart"/>
                  <w:r>
                    <w:t>url</w:t>
                  </w:r>
                  <w:proofErr w:type="spellEnd"/>
                  <w:r>
                    <w:t>="</w:t>
                  </w:r>
                  <w:proofErr w:type="spellStart"/>
                  <w:proofErr w:type="gramStart"/>
                  <w:r>
                    <w:t>jdbc:oracle</w:t>
                  </w:r>
                  <w:proofErr w:type="gramEnd"/>
                  <w:r>
                    <w:t>:</w:t>
                  </w:r>
                  <w:proofErr w:type="gramStart"/>
                  <w:r>
                    <w:t>thin</w:t>
                  </w:r>
                  <w:proofErr w:type="spellEnd"/>
                  <w:r>
                    <w:t>:@</w:t>
                  </w:r>
                  <w:proofErr w:type="spellStart"/>
                  <w:r>
                    <w:rPr>
                      <w:rStyle w:val="spanUIElement1"/>
                    </w:rPr>
                    <w:t>host:port</w:t>
                  </w:r>
                  <w:proofErr w:type="gramEnd"/>
                  <w:r>
                    <w:rPr>
                      <w:rStyle w:val="spanUIElement1"/>
                    </w:rPr>
                    <w:t>:service</w:t>
                  </w:r>
                  <w:proofErr w:type="spellEnd"/>
                  <w:r>
                    <w:t>"</w:t>
                  </w:r>
                  <w:r>
                    <w:br/>
                  </w:r>
                </w:p>
              </w:tc>
            </w:tr>
          </w:tbl>
          <w:p w14:paraId="2977AF4A" w14:textId="77777777" w:rsidR="00BB2D6C" w:rsidRDefault="00BB2D6C"/>
        </w:tc>
      </w:tr>
      <w:tr w:rsidR="00BB2D6C" w14:paraId="72049570" w14:textId="77777777">
        <w:tc>
          <w:tcPr>
            <w:tcW w:w="31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AD476D4" w14:textId="77777777" w:rsidR="00BB2D6C" w:rsidRDefault="001C7630">
            <w:pPr>
              <w:pStyle w:val="td2"/>
            </w:pPr>
            <w:r>
              <w:t>&lt;driver&gt;</w:t>
            </w:r>
            <w:r>
              <w:rPr>
                <w:rStyle w:val="spanUIElement1"/>
              </w:rPr>
              <w:t>ojdbc7.jar</w:t>
            </w:r>
            <w:r>
              <w:t>&lt;/driver&gt;</w:t>
            </w:r>
          </w:p>
        </w:tc>
        <w:tc>
          <w:tcPr>
            <w:tcW w:w="411.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3DF8BD7" w14:textId="77777777" w:rsidR="00BB2D6C" w:rsidRDefault="001C7630">
            <w:pPr>
              <w:pStyle w:val="td2"/>
            </w:pPr>
            <w:r>
              <w:t xml:space="preserve">Only change this if you are using a different driver (for example, </w:t>
            </w:r>
            <w:r>
              <w:rPr>
                <w:rStyle w:val="spanDocumentAndBookNames1"/>
              </w:rPr>
              <w:t>ojdbc6.jar</w:t>
            </w:r>
            <w:r>
              <w:t>).</w:t>
            </w:r>
          </w:p>
        </w:tc>
      </w:tr>
      <w:tr w:rsidR="00BB2D6C" w14:paraId="36DFAC3C" w14:textId="77777777">
        <w:tc>
          <w:tcPr>
            <w:tcW w:w="31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4E5DDD4" w14:textId="77777777" w:rsidR="00BB2D6C" w:rsidRDefault="001C7630">
            <w:pPr>
              <w:pStyle w:val="td2"/>
            </w:pPr>
            <w:r>
              <w:lastRenderedPageBreak/>
              <w:t>&lt;</w:t>
            </w:r>
            <w:proofErr w:type="gramStart"/>
            <w:r>
              <w:t>user-name</w:t>
            </w:r>
            <w:proofErr w:type="gramEnd"/>
            <w:r>
              <w:t>&gt;</w:t>
            </w:r>
            <w:proofErr w:type="gramStart"/>
            <w:r>
              <w:rPr>
                <w:rStyle w:val="spanUIElement1"/>
              </w:rPr>
              <w:t>user name</w:t>
            </w:r>
            <w:proofErr w:type="gramEnd"/>
            <w:r>
              <w:t>&lt;/</w:t>
            </w:r>
            <w:proofErr w:type="gramStart"/>
            <w:r>
              <w:t>user-name</w:t>
            </w:r>
            <w:proofErr w:type="gramEnd"/>
            <w:r>
              <w:t>&gt;</w:t>
            </w:r>
          </w:p>
        </w:tc>
        <w:tc>
          <w:tcPr>
            <w:tcW w:w="411.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17BD678" w14:textId="77777777" w:rsidR="00BB2D6C" w:rsidRDefault="001C7630">
            <w:pPr>
              <w:pStyle w:val="td2"/>
            </w:pPr>
            <w:r>
              <w:t xml:space="preserve">Replace </w:t>
            </w:r>
            <w:proofErr w:type="gramStart"/>
            <w:r>
              <w:rPr>
                <w:rStyle w:val="spanUIElement1"/>
              </w:rPr>
              <w:t>user name</w:t>
            </w:r>
            <w:proofErr w:type="gramEnd"/>
            <w:r>
              <w:t xml:space="preserve"> with the </w:t>
            </w:r>
            <w:proofErr w:type="gramStart"/>
            <w:r>
              <w:t>user name</w:t>
            </w:r>
            <w:proofErr w:type="gramEnd"/>
            <w:r>
              <w:t xml:space="preserve"> of the Determination Tax schema (for example, </w:t>
            </w:r>
            <w:proofErr w:type="spellStart"/>
            <w:r>
              <w:rPr>
                <w:rStyle w:val="spanUIElement1"/>
              </w:rPr>
              <w:t>sbtax</w:t>
            </w:r>
            <w:proofErr w:type="spellEnd"/>
            <w:r>
              <w:t>).</w:t>
            </w:r>
          </w:p>
        </w:tc>
      </w:tr>
      <w:tr w:rsidR="00BB2D6C" w14:paraId="6C6F5BAA" w14:textId="77777777">
        <w:tc>
          <w:tcPr>
            <w:tcW w:w="312.75pt" w:type="dxa"/>
            <w:tcBorders>
              <w:top w:val="single" w:sz="6" w:space="0" w:color="404040"/>
              <w:end w:val="single" w:sz="6" w:space="0" w:color="404040"/>
            </w:tcBorders>
            <w:tcMar>
              <w:top w:w="5pt" w:type="dxa"/>
              <w:start w:w="3.75pt" w:type="dxa"/>
              <w:bottom w:w="5pt" w:type="dxa"/>
              <w:end w:w="3.75pt" w:type="dxa"/>
            </w:tcMar>
          </w:tcPr>
          <w:p w14:paraId="3DDF5057" w14:textId="77777777" w:rsidR="00BB2D6C" w:rsidRDefault="001C7630">
            <w:pPr>
              <w:pStyle w:val="td2"/>
            </w:pPr>
            <w:r>
              <w:t>&lt;password&gt;</w:t>
            </w:r>
            <w:r>
              <w:rPr>
                <w:rStyle w:val="spanUIElement1"/>
              </w:rPr>
              <w:t>password</w:t>
            </w:r>
            <w:r>
              <w:t>&lt;/password&gt;</w:t>
            </w:r>
          </w:p>
        </w:tc>
        <w:tc>
          <w:tcPr>
            <w:tcW w:w="411.75pt" w:type="dxa"/>
            <w:tcBorders>
              <w:top w:val="single" w:sz="6" w:space="0" w:color="404040"/>
              <w:start w:val="single" w:sz="6" w:space="0" w:color="404040"/>
            </w:tcBorders>
            <w:tcMar>
              <w:top w:w="5pt" w:type="dxa"/>
              <w:start w:w="3.75pt" w:type="dxa"/>
              <w:bottom w:w="5pt" w:type="dxa"/>
              <w:end w:w="3.75pt" w:type="dxa"/>
            </w:tcMar>
          </w:tcPr>
          <w:p w14:paraId="3B19EB94" w14:textId="77777777" w:rsidR="00BB2D6C" w:rsidRDefault="001C7630">
            <w:pPr>
              <w:pStyle w:val="td2"/>
            </w:pPr>
            <w:r>
              <w:t xml:space="preserve">Replace </w:t>
            </w:r>
            <w:r>
              <w:rPr>
                <w:rStyle w:val="spanUIElement1"/>
              </w:rPr>
              <w:t>password</w:t>
            </w:r>
            <w:r>
              <w:t xml:space="preserve"> with the password of the Determination Tax schema (for example, </w:t>
            </w:r>
            <w:proofErr w:type="spellStart"/>
            <w:r>
              <w:rPr>
                <w:rStyle w:val="spanUIElement1"/>
              </w:rPr>
              <w:t>sbtax</w:t>
            </w:r>
            <w:proofErr w:type="spellEnd"/>
            <w:r>
              <w:t>).</w:t>
            </w:r>
          </w:p>
        </w:tc>
      </w:tr>
    </w:tbl>
    <w:p w14:paraId="071C6CDE" w14:textId="77777777" w:rsidR="00BB2D6C" w:rsidRDefault="00BB2D6C">
      <w:pPr>
        <w:spacing w:after="16pt"/>
      </w:pPr>
    </w:p>
    <w:p w14:paraId="68892789" w14:textId="77777777" w:rsidR="00BB2D6C" w:rsidRDefault="001C7630">
      <w:pPr>
        <w:pStyle w:val="li"/>
        <w:numPr>
          <w:ilvl w:val="0"/>
          <w:numId w:val="27"/>
        </w:numPr>
        <w:spacing w:after="16pt"/>
      </w:pPr>
      <w:r>
        <w:t xml:space="preserve">Save </w:t>
      </w:r>
      <w:proofErr w:type="gramStart"/>
      <w:r>
        <w:rPr>
          <w:rStyle w:val="spanDocumentAndBookNames"/>
        </w:rPr>
        <w:t>standalone.xml</w:t>
      </w:r>
      <w:r>
        <w:t>, and</w:t>
      </w:r>
      <w:proofErr w:type="gramEnd"/>
      <w:r>
        <w:t xml:space="preserve"> remain in the file to complete additional edits in the next section.</w:t>
      </w:r>
    </w:p>
    <w:p w14:paraId="70BE9705" w14:textId="77777777" w:rsidR="00BB2D6C" w:rsidRDefault="001C7630">
      <w:pPr>
        <w:pStyle w:val="h3"/>
      </w:pPr>
      <w:bookmarkStart w:id="166" w:name="_Toc256000088"/>
      <w:bookmarkStart w:id="167" w:name="_Toc256000036"/>
      <w:bookmarkStart w:id="168" w:name="-821701137"/>
      <w:r>
        <w:t>Remove Subsystem Heading</w:t>
      </w:r>
      <w:bookmarkEnd w:id="166"/>
      <w:bookmarkEnd w:id="167"/>
    </w:p>
    <w:bookmarkEnd w:id="168"/>
    <w:p w14:paraId="5AB49C5E" w14:textId="77777777" w:rsidR="00BB2D6C" w:rsidRDefault="001C7630">
      <w:pPr>
        <w:pStyle w:val="p1"/>
      </w:pPr>
      <w:r>
        <w:t xml:space="preserve">Remove the subsystem setting in </w:t>
      </w:r>
      <w:r>
        <w:rPr>
          <w:rStyle w:val="spanDocumentAndBookNames"/>
        </w:rPr>
        <w:t>standalone.xml</w:t>
      </w:r>
      <w:r>
        <w:t>:</w:t>
      </w:r>
    </w:p>
    <w:p w14:paraId="5DDF9E3C" w14:textId="77777777" w:rsidR="00BB2D6C" w:rsidRDefault="001C7630">
      <w:pPr>
        <w:pStyle w:val="li"/>
        <w:numPr>
          <w:ilvl w:val="0"/>
          <w:numId w:val="28"/>
        </w:numPr>
        <w:spacing w:before="16pt"/>
      </w:pPr>
      <w:r>
        <w:t>Locate and remove the following lines:</w:t>
      </w:r>
    </w:p>
    <w:p w14:paraId="66C646B3" w14:textId="77777777" w:rsidR="00BB2D6C" w:rsidRDefault="001C7630">
      <w:pPr>
        <w:pStyle w:val="pCodeSample"/>
      </w:pPr>
      <w:r>
        <w:t xml:space="preserve">&lt;subsystem </w:t>
      </w:r>
      <w:proofErr w:type="spellStart"/>
      <w:r>
        <w:t>xmlns</w:t>
      </w:r>
      <w:proofErr w:type="spellEnd"/>
      <w:r>
        <w:t>="</w:t>
      </w:r>
      <w:proofErr w:type="gramStart"/>
      <w:r>
        <w:t>urn:jboss</w:t>
      </w:r>
      <w:proofErr w:type="gramEnd"/>
      <w:r>
        <w:t>:</w:t>
      </w:r>
      <w:proofErr w:type="gramStart"/>
      <w:r>
        <w:t>domain:jpa</w:t>
      </w:r>
      <w:proofErr w:type="gramEnd"/>
      <w:r>
        <w:t>:1.1"&gt;</w:t>
      </w:r>
      <w:r>
        <w:br/>
        <w:t>&lt;</w:t>
      </w:r>
      <w:proofErr w:type="spellStart"/>
      <w:r>
        <w:t>jpa</w:t>
      </w:r>
      <w:proofErr w:type="spellEnd"/>
      <w:r>
        <w:t xml:space="preserve"> default-</w:t>
      </w:r>
      <w:proofErr w:type="spellStart"/>
      <w:r>
        <w:t>datasource</w:t>
      </w:r>
      <w:proofErr w:type="spellEnd"/>
      <w:r>
        <w:t>="" default-extended-persistence-inheritance="DEEP"/&gt;</w:t>
      </w:r>
      <w:r>
        <w:br/>
        <w:t>&lt;/subsystem&gt;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389EB052" w14:textId="77777777">
        <w:trPr>
          <w:cantSplit/>
          <w:trHeight w:val="480"/>
        </w:trPr>
        <w:tc>
          <w:tcPr>
            <w:tcW w:w="0pt" w:type="dxa"/>
            <w:tcBorders>
              <w:start w:val="single" w:sz="18" w:space="10" w:color="FA6400"/>
            </w:tcBorders>
            <w:tcMar>
              <w:top w:w="0pt" w:type="dxa"/>
              <w:start w:w="10.50pt" w:type="dxa"/>
              <w:bottom w:w="0pt" w:type="dxa"/>
              <w:end w:w="0pt" w:type="dxa"/>
            </w:tcMar>
          </w:tcPr>
          <w:p w14:paraId="5F93383D" w14:textId="77777777" w:rsidR="00BB2D6C" w:rsidRDefault="001C7630">
            <w:pPr>
              <w:pStyle w:val="p4"/>
            </w:pPr>
            <w:r>
              <w:t>For Oracle 19c support: Search for the logger &lt;logger category="</w:t>
            </w:r>
            <w:proofErr w:type="spellStart"/>
            <w:r>
              <w:t>jacorb.config</w:t>
            </w:r>
            <w:proofErr w:type="spellEnd"/>
            <w:r>
              <w:t>"&gt;.</w:t>
            </w:r>
            <w:r>
              <w:br/>
              <w:t>Add the following code as well:</w:t>
            </w:r>
          </w:p>
          <w:p w14:paraId="2DE155A0" w14:textId="77777777" w:rsidR="00BB2D6C" w:rsidRDefault="001C7630">
            <w:pPr>
              <w:pStyle w:val="pCodeSample1"/>
            </w:pPr>
            <w:r>
              <w:t>&lt;logger category="</w:t>
            </w:r>
            <w:proofErr w:type="spellStart"/>
            <w:proofErr w:type="gramStart"/>
            <w:r>
              <w:t>org.jboss</w:t>
            </w:r>
            <w:proofErr w:type="gramEnd"/>
            <w:r>
              <w:t>.modules</w:t>
            </w:r>
            <w:proofErr w:type="spellEnd"/>
            <w:r>
              <w:t>"&gt;</w:t>
            </w:r>
            <w:r>
              <w:br/>
              <w:t>&lt;level name="ERROR"/&gt;</w:t>
            </w:r>
            <w:r>
              <w:br/>
              <w:t>&lt;/logger&gt;</w:t>
            </w:r>
          </w:p>
        </w:tc>
      </w:tr>
    </w:tbl>
    <w:p w14:paraId="3ADF016C" w14:textId="77777777" w:rsidR="00BB2D6C" w:rsidRDefault="001C7630">
      <w:pPr>
        <w:pStyle w:val="li"/>
        <w:numPr>
          <w:ilvl w:val="0"/>
          <w:numId w:val="28"/>
        </w:numPr>
        <w:spacing w:after="16pt"/>
      </w:pPr>
      <w:r>
        <w:t xml:space="preserve">Save and close </w:t>
      </w:r>
      <w:r>
        <w:rPr>
          <w:rStyle w:val="spanDocumentAndBookNames"/>
        </w:rPr>
        <w:t>standalone.xml</w:t>
      </w:r>
      <w:r>
        <w:t>.</w:t>
      </w:r>
    </w:p>
    <w:p w14:paraId="18465897" w14:textId="77777777" w:rsidR="00BB2D6C" w:rsidRDefault="001C7630">
      <w:pPr>
        <w:pStyle w:val="h2"/>
        <w:rPr>
          <w:ins w:id="169" w:author="Kornipati, Kranthi K. (TR Technology)" w:date="2025-06-19T10:56:00Z" w16du:dateUtc="2025-06-19T05:26:00Z"/>
        </w:rPr>
      </w:pPr>
      <w:bookmarkStart w:id="170" w:name="_Toc256000089"/>
      <w:bookmarkStart w:id="171" w:name="_Toc256000037"/>
      <w:bookmarkStart w:id="172" w:name="_Ref-1562940867"/>
      <w:r>
        <w:t>Install Logback Module</w:t>
      </w:r>
      <w:bookmarkEnd w:id="170"/>
      <w:bookmarkEnd w:id="171"/>
      <w:bookmarkEnd w:id="172"/>
    </w:p>
    <w:p w14:paraId="3BAAC1FB" w14:textId="44D67642" w:rsidR="008C5AFF" w:rsidRPr="00FB5B52" w:rsidRDefault="008C5AFF">
      <w:pPr>
        <w:pStyle w:val="h2"/>
        <w:rPr>
          <w:caps w:val="0"/>
          <w:sz w:val="30"/>
          <w:szCs w:val="30"/>
          <w:rPrChange w:id="173" w:author="Kornipati, Kranthi K. (TR Technology)" w:date="2025-06-19T15:36:00Z" w16du:dateUtc="2025-06-19T10:06:00Z">
            <w:rPr/>
          </w:rPrChange>
        </w:rPr>
      </w:pPr>
      <w:ins w:id="174" w:author="Kornipati, Kranthi K. (TR Technology)" w:date="2025-06-19T10:56:00Z" w16du:dateUtc="2025-06-19T05:26:00Z">
        <w:r w:rsidRPr="00FB5B52">
          <w:rPr>
            <w:caps w:val="0"/>
            <w:sz w:val="30"/>
            <w:szCs w:val="30"/>
            <w:rPrChange w:id="175" w:author="Kornipati, Kranthi K. (TR Technology)" w:date="2025-06-19T15:36:00Z" w16du:dateUtc="2025-06-19T10:06:00Z">
              <w:rPr/>
            </w:rPrChange>
          </w:rPr>
          <w:t xml:space="preserve">Note: </w:t>
        </w:r>
      </w:ins>
      <w:ins w:id="176" w:author="Kornipati, Kranthi K. (TR Technology)" w:date="2025-06-19T11:40:00Z" w16du:dateUtc="2025-06-19T06:10:00Z">
        <w:r w:rsidR="00D068A6" w:rsidRPr="00FB5B52">
          <w:rPr>
            <w:caps w:val="0"/>
            <w:sz w:val="28"/>
            <w:szCs w:val="28"/>
            <w:rPrChange w:id="177" w:author="Kornipati, Kranthi K. (TR Technology)" w:date="2025-06-19T15:36:00Z" w16du:dateUtc="2025-06-19T10:06:00Z">
              <w:rPr>
                <w:caps w:val="0"/>
                <w:sz w:val="26"/>
                <w:szCs w:val="26"/>
              </w:rPr>
            </w:rPrChange>
          </w:rPr>
          <w:t xml:space="preserve">Skip this section for CM 2.2.6.0 </w:t>
        </w:r>
      </w:ins>
      <w:ins w:id="178" w:author="Kornipati, Kranthi K. (TR Technology)" w:date="2025-06-19T10:59:00Z" w16du:dateUtc="2025-06-19T05:29:00Z">
        <w:r w:rsidRPr="00FB5B52">
          <w:rPr>
            <w:caps w:val="0"/>
            <w:sz w:val="30"/>
            <w:szCs w:val="30"/>
            <w:rPrChange w:id="179" w:author="Kornipati, Kranthi K. (TR Technology)" w:date="2025-06-19T15:36:00Z" w16du:dateUtc="2025-06-19T10:06:00Z">
              <w:rPr>
                <w:caps w:val="0"/>
                <w:sz w:val="28"/>
                <w:szCs w:val="28"/>
              </w:rPr>
            </w:rPrChange>
          </w:rPr>
          <w:t xml:space="preserve">as </w:t>
        </w:r>
      </w:ins>
      <w:ins w:id="180" w:author="Kornipati, Kranthi K. (TR Technology)" w:date="2025-06-19T10:58:00Z" w16du:dateUtc="2025-06-19T05:28:00Z">
        <w:r w:rsidRPr="00FB5B52">
          <w:rPr>
            <w:caps w:val="0"/>
            <w:sz w:val="30"/>
            <w:szCs w:val="30"/>
            <w:rPrChange w:id="181" w:author="Kornipati, Kranthi K. (TR Technology)" w:date="2025-06-19T15:36:00Z" w16du:dateUtc="2025-06-19T10:06:00Z">
              <w:rPr>
                <w:caps w:val="0"/>
                <w:sz w:val="28"/>
                <w:szCs w:val="28"/>
              </w:rPr>
            </w:rPrChange>
          </w:rPr>
          <w:t>JBOSS 8</w:t>
        </w:r>
      </w:ins>
      <w:ins w:id="182" w:author="Kornipati, Kranthi K. (TR Technology)" w:date="2025-06-19T10:57:00Z" w16du:dateUtc="2025-06-19T05:27:00Z">
        <w:r w:rsidRPr="00FB5B52">
          <w:rPr>
            <w:caps w:val="0"/>
            <w:sz w:val="30"/>
            <w:szCs w:val="30"/>
            <w:rPrChange w:id="183" w:author="Kornipati, Kranthi K. (TR Technology)" w:date="2025-06-19T15:36:00Z" w16du:dateUtc="2025-06-19T10:06:00Z">
              <w:rPr/>
            </w:rPrChange>
          </w:rPr>
          <w:t xml:space="preserve"> does</w:t>
        </w:r>
      </w:ins>
      <w:ins w:id="184" w:author="Kornipati, Kranthi K. (TR Technology)" w:date="2025-06-19T10:59:00Z" w16du:dateUtc="2025-06-19T05:29:00Z">
        <w:r w:rsidRPr="00FB5B52">
          <w:rPr>
            <w:caps w:val="0"/>
            <w:sz w:val="30"/>
            <w:szCs w:val="30"/>
            <w:rPrChange w:id="185" w:author="Kornipati, Kranthi K. (TR Technology)" w:date="2025-06-19T15:36:00Z" w16du:dateUtc="2025-06-19T10:06:00Z">
              <w:rPr>
                <w:caps w:val="0"/>
                <w:sz w:val="28"/>
                <w:szCs w:val="28"/>
              </w:rPr>
            </w:rPrChange>
          </w:rPr>
          <w:t>n’</w:t>
        </w:r>
      </w:ins>
      <w:ins w:id="186" w:author="Kornipati, Kranthi K. (TR Technology)" w:date="2025-06-19T10:57:00Z" w16du:dateUtc="2025-06-19T05:27:00Z">
        <w:r w:rsidRPr="00FB5B52">
          <w:rPr>
            <w:caps w:val="0"/>
            <w:sz w:val="30"/>
            <w:szCs w:val="30"/>
            <w:rPrChange w:id="187" w:author="Kornipati, Kranthi K. (TR Technology)" w:date="2025-06-19T15:36:00Z" w16du:dateUtc="2025-06-19T10:06:00Z">
              <w:rPr>
                <w:caps w:val="0"/>
                <w:sz w:val="28"/>
                <w:szCs w:val="28"/>
              </w:rPr>
            </w:rPrChange>
          </w:rPr>
          <w:t>t s</w:t>
        </w:r>
      </w:ins>
      <w:ins w:id="188" w:author="Kornipati, Kranthi K. (TR Technology)" w:date="2025-06-19T10:58:00Z" w16du:dateUtc="2025-06-19T05:28:00Z">
        <w:r w:rsidRPr="00FB5B52">
          <w:rPr>
            <w:caps w:val="0"/>
            <w:sz w:val="30"/>
            <w:szCs w:val="30"/>
            <w:rPrChange w:id="189" w:author="Kornipati, Kranthi K. (TR Technology)" w:date="2025-06-19T15:36:00Z" w16du:dateUtc="2025-06-19T10:06:00Z">
              <w:rPr>
                <w:caps w:val="0"/>
                <w:sz w:val="28"/>
                <w:szCs w:val="28"/>
              </w:rPr>
            </w:rPrChange>
          </w:rPr>
          <w:t xml:space="preserve">upport LOGBACK </w:t>
        </w:r>
      </w:ins>
    </w:p>
    <w:p w14:paraId="5DC14FDA" w14:textId="77777777" w:rsidR="00BB2D6C" w:rsidRDefault="001C7630">
      <w:pPr>
        <w:pStyle w:val="p1"/>
      </w:pPr>
      <w:r>
        <w:t xml:space="preserve">Complete the steps to install the </w:t>
      </w:r>
      <w:proofErr w:type="spellStart"/>
      <w:r>
        <w:t>logback</w:t>
      </w:r>
      <w:proofErr w:type="spellEnd"/>
      <w:r>
        <w:t xml:space="preserve"> module:</w:t>
      </w:r>
    </w:p>
    <w:p w14:paraId="5C214479" w14:textId="77777777" w:rsidR="00BB2D6C" w:rsidRDefault="001C7630">
      <w:pPr>
        <w:pStyle w:val="h3"/>
      </w:pPr>
      <w:bookmarkStart w:id="190" w:name="_Toc256000090"/>
      <w:bookmarkStart w:id="191" w:name="_Toc256000038"/>
      <w:bookmarkStart w:id="192" w:name="127014956"/>
      <w:r>
        <w:t>Insert Module</w:t>
      </w:r>
      <w:bookmarkEnd w:id="190"/>
      <w:bookmarkEnd w:id="191"/>
    </w:p>
    <w:bookmarkEnd w:id="192"/>
    <w:p w14:paraId="034CAD7A" w14:textId="77777777" w:rsidR="00BB2D6C" w:rsidRDefault="001C7630">
      <w:pPr>
        <w:pStyle w:val="li"/>
        <w:numPr>
          <w:ilvl w:val="0"/>
          <w:numId w:val="29"/>
        </w:numPr>
      </w:pPr>
      <w:r>
        <w:t>Create the following directory path in JBoss:</w:t>
      </w:r>
    </w:p>
    <w:p w14:paraId="2FA7DACB" w14:textId="77777777" w:rsidR="00BB2D6C" w:rsidRDefault="001C7630">
      <w:pPr>
        <w:pStyle w:val="p1"/>
      </w:pPr>
      <w:r>
        <w:rPr>
          <w:rStyle w:val="spanDocumentAndBookNames"/>
        </w:rPr>
        <w:t>JBOSS_HOME/modules/system/layers/base/</w:t>
      </w:r>
      <w:proofErr w:type="spellStart"/>
      <w:r>
        <w:rPr>
          <w:rStyle w:val="spanDocumentAndBookNames"/>
        </w:rPr>
        <w:t>ch</w:t>
      </w:r>
      <w:proofErr w:type="spellEnd"/>
      <w:r>
        <w:rPr>
          <w:rStyle w:val="spanDocumentAndBookNames"/>
        </w:rPr>
        <w:t>/</w:t>
      </w:r>
      <w:proofErr w:type="spellStart"/>
      <w:r>
        <w:rPr>
          <w:rStyle w:val="spanDocumentAndBookNames"/>
        </w:rPr>
        <w:t>qos</w:t>
      </w:r>
      <w:proofErr w:type="spellEnd"/>
      <w:r>
        <w:rPr>
          <w:rStyle w:val="spanDocumentAndBookNames"/>
        </w:rPr>
        <w:t>/</w:t>
      </w:r>
      <w:proofErr w:type="spellStart"/>
      <w:r>
        <w:rPr>
          <w:rStyle w:val="spanDocumentAndBookNames"/>
        </w:rPr>
        <w:t>logback</w:t>
      </w:r>
      <w:proofErr w:type="spellEnd"/>
      <w:r>
        <w:rPr>
          <w:rStyle w:val="spanDocumentAndBookNames"/>
        </w:rPr>
        <w:t>/main</w:t>
      </w:r>
    </w:p>
    <w:p w14:paraId="55815D70" w14:textId="77777777" w:rsidR="00BB2D6C" w:rsidRDefault="001C7630">
      <w:pPr>
        <w:pStyle w:val="li"/>
        <w:numPr>
          <w:ilvl w:val="0"/>
          <w:numId w:val="29"/>
        </w:numPr>
      </w:pPr>
      <w:r>
        <w:lastRenderedPageBreak/>
        <w:t>Go to the following directory where you unzipped the Certificate Manager software:</w:t>
      </w:r>
    </w:p>
    <w:p w14:paraId="5EEA6B4D" w14:textId="77777777" w:rsidR="00BB2D6C" w:rsidRDefault="001C7630">
      <w:pPr>
        <w:pStyle w:val="p1"/>
      </w:pPr>
      <w:r>
        <w:rPr>
          <w:rStyle w:val="spanDocumentAndBookNames"/>
        </w:rPr>
        <w:t>Docs/application-server-files/</w:t>
      </w:r>
      <w:proofErr w:type="spellStart"/>
      <w:r>
        <w:rPr>
          <w:rStyle w:val="spanDocumentAndBookNames"/>
        </w:rPr>
        <w:t>jboss</w:t>
      </w:r>
      <w:proofErr w:type="spellEnd"/>
      <w:r>
        <w:rPr>
          <w:rStyle w:val="spanDocumentAndBookNames"/>
        </w:rPr>
        <w:t>/</w:t>
      </w:r>
      <w:proofErr w:type="spellStart"/>
      <w:r>
        <w:rPr>
          <w:rStyle w:val="spanDocumentAndBookNames"/>
        </w:rPr>
        <w:t>logback</w:t>
      </w:r>
      <w:proofErr w:type="spellEnd"/>
      <w:r>
        <w:rPr>
          <w:rStyle w:val="spanDocumentAndBookNames"/>
        </w:rPr>
        <w:t>/main</w:t>
      </w:r>
    </w:p>
    <w:p w14:paraId="62234C1A" w14:textId="77777777" w:rsidR="00BB2D6C" w:rsidRDefault="001C7630">
      <w:pPr>
        <w:pStyle w:val="li"/>
        <w:numPr>
          <w:ilvl w:val="0"/>
          <w:numId w:val="29"/>
        </w:numPr>
      </w:pPr>
      <w:r>
        <w:t xml:space="preserve">Copy </w:t>
      </w:r>
      <w:r>
        <w:rPr>
          <w:rStyle w:val="spanDocumentAndBookNames"/>
        </w:rPr>
        <w:t>module.xml</w:t>
      </w:r>
      <w:r>
        <w:t xml:space="preserve">, </w:t>
      </w:r>
      <w:r>
        <w:rPr>
          <w:rStyle w:val="spanDocumentAndBookNames"/>
        </w:rPr>
        <w:t>logback-classic-1.1.2.jar</w:t>
      </w:r>
      <w:r>
        <w:t xml:space="preserve">, and </w:t>
      </w:r>
      <w:r>
        <w:rPr>
          <w:rStyle w:val="spanDocumentAndBookNames"/>
        </w:rPr>
        <w:t>logback-core-1.1.2.jar</w:t>
      </w:r>
      <w:r>
        <w:t>.</w:t>
      </w:r>
    </w:p>
    <w:p w14:paraId="7F2B6732" w14:textId="77777777" w:rsidR="00BB2D6C" w:rsidRDefault="001C7630">
      <w:pPr>
        <w:pStyle w:val="li"/>
        <w:numPr>
          <w:ilvl w:val="0"/>
          <w:numId w:val="29"/>
        </w:numPr>
      </w:pPr>
      <w:r>
        <w:t>Paste all three files into your new JBoss directory.</w:t>
      </w:r>
    </w:p>
    <w:p w14:paraId="3F22DCA1" w14:textId="77777777" w:rsidR="00BB2D6C" w:rsidRDefault="001C7630">
      <w:pPr>
        <w:pStyle w:val="li"/>
        <w:numPr>
          <w:ilvl w:val="0"/>
          <w:numId w:val="29"/>
        </w:numPr>
      </w:pPr>
      <w:r>
        <w:t>Go to the following directory where you unzipped the Certificate Manager software:</w:t>
      </w:r>
    </w:p>
    <w:p w14:paraId="3776E2E2" w14:textId="77777777" w:rsidR="00BB2D6C" w:rsidRDefault="001C7630">
      <w:pPr>
        <w:pStyle w:val="p1"/>
      </w:pPr>
      <w:r>
        <w:rPr>
          <w:rStyle w:val="spanDocumentAndBookNames"/>
        </w:rPr>
        <w:t>Docs/application-server-files/</w:t>
      </w:r>
      <w:proofErr w:type="spellStart"/>
      <w:r>
        <w:rPr>
          <w:rStyle w:val="spanDocumentAndBookNames"/>
        </w:rPr>
        <w:t>jboss</w:t>
      </w:r>
      <w:proofErr w:type="spellEnd"/>
      <w:r>
        <w:rPr>
          <w:rStyle w:val="spanDocumentAndBookNames"/>
        </w:rPr>
        <w:t>/</w:t>
      </w:r>
    </w:p>
    <w:p w14:paraId="66EABC22" w14:textId="77777777" w:rsidR="00BB2D6C" w:rsidRDefault="001C7630">
      <w:pPr>
        <w:pStyle w:val="li"/>
        <w:numPr>
          <w:ilvl w:val="0"/>
          <w:numId w:val="29"/>
        </w:numPr>
        <w:spacing w:after="16pt"/>
      </w:pPr>
      <w:r>
        <w:t xml:space="preserve">Copy </w:t>
      </w:r>
      <w:proofErr w:type="gramStart"/>
      <w:r>
        <w:rPr>
          <w:rStyle w:val="spanDocumentAndBookNames"/>
        </w:rPr>
        <w:t>logback.xml</w:t>
      </w:r>
      <w:r>
        <w:t>, and</w:t>
      </w:r>
      <w:proofErr w:type="gramEnd"/>
      <w:r>
        <w:t xml:space="preserve"> then paste it into the same directory as </w:t>
      </w:r>
      <w:r>
        <w:rPr>
          <w:rStyle w:val="spanDocumentAndBookNames"/>
        </w:rPr>
        <w:t>module.xml</w:t>
      </w:r>
      <w:r>
        <w:t xml:space="preserve">, </w:t>
      </w:r>
      <w:r>
        <w:rPr>
          <w:rStyle w:val="spanDocumentAndBookNames"/>
        </w:rPr>
        <w:t>logback-classic-1.1.2.jar</w:t>
      </w:r>
      <w:r>
        <w:t xml:space="preserve">, and </w:t>
      </w:r>
      <w:r>
        <w:rPr>
          <w:rStyle w:val="spanDocumentAndBookNames"/>
        </w:rPr>
        <w:t>logback-core-1.1.2.jar</w:t>
      </w:r>
      <w:r>
        <w:t>.</w:t>
      </w:r>
    </w:p>
    <w:p w14:paraId="564061DB" w14:textId="77777777" w:rsidR="00BB2D6C" w:rsidRDefault="001C7630">
      <w:pPr>
        <w:pStyle w:val="h3"/>
      </w:pPr>
      <w:bookmarkStart w:id="193" w:name="_Toc256000091"/>
      <w:bookmarkStart w:id="194" w:name="_Toc256000039"/>
      <w:bookmarkStart w:id="195" w:name="-1584357486"/>
      <w:r>
        <w:t>Add Dependencies</w:t>
      </w:r>
      <w:bookmarkEnd w:id="193"/>
      <w:bookmarkEnd w:id="194"/>
    </w:p>
    <w:bookmarkEnd w:id="195"/>
    <w:p w14:paraId="7EF6F1E9" w14:textId="77777777" w:rsidR="00BB2D6C" w:rsidRDefault="001C7630">
      <w:pPr>
        <w:pStyle w:val="li"/>
        <w:numPr>
          <w:ilvl w:val="0"/>
          <w:numId w:val="30"/>
        </w:numPr>
      </w:pPr>
      <w:r>
        <w:t>Go to the following directory in JBoss:</w:t>
      </w:r>
    </w:p>
    <w:p w14:paraId="62AB724D" w14:textId="77777777" w:rsidR="00BB2D6C" w:rsidRDefault="001C7630">
      <w:pPr>
        <w:pStyle w:val="p1"/>
      </w:pPr>
      <w:r>
        <w:rPr>
          <w:rStyle w:val="spanDocumentAndBookNames"/>
        </w:rPr>
        <w:t>JBOSS_HOME/modules/system/layers/base/org/</w:t>
      </w:r>
      <w:proofErr w:type="spellStart"/>
      <w:r>
        <w:rPr>
          <w:rStyle w:val="spanDocumentAndBookNames"/>
        </w:rPr>
        <w:t>jboss</w:t>
      </w:r>
      <w:proofErr w:type="spellEnd"/>
      <w:r>
        <w:rPr>
          <w:rStyle w:val="spanDocumentAndBookNames"/>
        </w:rPr>
        <w:t>/logging/main/</w:t>
      </w:r>
    </w:p>
    <w:p w14:paraId="664CDB26" w14:textId="77777777" w:rsidR="00BB2D6C" w:rsidRDefault="001C7630">
      <w:pPr>
        <w:pStyle w:val="li"/>
        <w:numPr>
          <w:ilvl w:val="0"/>
          <w:numId w:val="30"/>
        </w:numPr>
      </w:pPr>
      <w:r>
        <w:t xml:space="preserve">Open </w:t>
      </w:r>
      <w:r>
        <w:rPr>
          <w:rStyle w:val="spanDocumentAndBookNames"/>
        </w:rPr>
        <w:t>module.xml</w:t>
      </w:r>
      <w:r>
        <w:t xml:space="preserve"> in a text editor.</w:t>
      </w:r>
    </w:p>
    <w:p w14:paraId="2D801F37" w14:textId="77777777" w:rsidR="00BB2D6C" w:rsidRDefault="001C7630">
      <w:pPr>
        <w:pStyle w:val="li"/>
        <w:numPr>
          <w:ilvl w:val="0"/>
          <w:numId w:val="30"/>
        </w:numPr>
      </w:pPr>
      <w:r>
        <w:t>Replace the &lt;</w:t>
      </w:r>
      <w:proofErr w:type="gramStart"/>
      <w:r>
        <w:t>dependencies</w:t>
      </w:r>
      <w:proofErr w:type="gramEnd"/>
      <w:r>
        <w:t>&gt; block with the following:</w:t>
      </w:r>
    </w:p>
    <w:p w14:paraId="273A55BA" w14:textId="77777777" w:rsidR="00BB2D6C" w:rsidRDefault="001C7630">
      <w:pPr>
        <w:pStyle w:val="pCodeSample"/>
      </w:pPr>
      <w:r>
        <w:t>&lt;dependencies&gt;</w:t>
      </w:r>
      <w:r>
        <w:br/>
        <w:t>&lt;module name="</w:t>
      </w:r>
      <w:proofErr w:type="gramStart"/>
      <w:r>
        <w:t>org.slf</w:t>
      </w:r>
      <w:proofErr w:type="gramEnd"/>
      <w:r>
        <w:t>4j"/&gt;</w:t>
      </w:r>
      <w:r>
        <w:br/>
        <w:t>&lt;module name="</w:t>
      </w:r>
      <w:proofErr w:type="spellStart"/>
      <w:proofErr w:type="gramStart"/>
      <w:r>
        <w:t>ch.qos.logback</w:t>
      </w:r>
      <w:proofErr w:type="spellEnd"/>
      <w:proofErr w:type="gramEnd"/>
      <w:r>
        <w:t>"/&gt;</w:t>
      </w:r>
      <w:r>
        <w:br/>
        <w:t>&lt;/dependencies&gt;</w:t>
      </w:r>
    </w:p>
    <w:p w14:paraId="03F784C2" w14:textId="77777777" w:rsidR="00BB2D6C" w:rsidRDefault="001C7630">
      <w:pPr>
        <w:pStyle w:val="li"/>
        <w:numPr>
          <w:ilvl w:val="0"/>
          <w:numId w:val="30"/>
        </w:numPr>
      </w:pPr>
      <w:r>
        <w:t>Save and close the file.</w:t>
      </w:r>
    </w:p>
    <w:p w14:paraId="49ACC531" w14:textId="77777777" w:rsidR="00BB2D6C" w:rsidRDefault="001C7630">
      <w:pPr>
        <w:pStyle w:val="li"/>
        <w:numPr>
          <w:ilvl w:val="0"/>
          <w:numId w:val="30"/>
        </w:numPr>
      </w:pPr>
      <w:r>
        <w:t>Change to the following directory:</w:t>
      </w:r>
    </w:p>
    <w:p w14:paraId="0415C3EB" w14:textId="77777777" w:rsidR="00BB2D6C" w:rsidRDefault="001C7630">
      <w:pPr>
        <w:pStyle w:val="p1"/>
      </w:pPr>
      <w:r>
        <w:rPr>
          <w:rStyle w:val="spanDocumentAndBookNames"/>
        </w:rPr>
        <w:t>JBOSS_HOME/modules/system/layers/base/org/slf4j/main/</w:t>
      </w:r>
    </w:p>
    <w:p w14:paraId="5209BD0D" w14:textId="77777777" w:rsidR="00BB2D6C" w:rsidRDefault="001C7630">
      <w:pPr>
        <w:pStyle w:val="li"/>
        <w:numPr>
          <w:ilvl w:val="0"/>
          <w:numId w:val="30"/>
        </w:numPr>
      </w:pPr>
      <w:r>
        <w:t xml:space="preserve">Open </w:t>
      </w:r>
      <w:r>
        <w:rPr>
          <w:rStyle w:val="spanDocumentAndBookNames"/>
        </w:rPr>
        <w:t>module.xml</w:t>
      </w:r>
      <w:r>
        <w:t xml:space="preserve"> in a text editor.</w:t>
      </w:r>
    </w:p>
    <w:p w14:paraId="5AA67BC8" w14:textId="77777777" w:rsidR="00BB2D6C" w:rsidRDefault="001C7630">
      <w:pPr>
        <w:pStyle w:val="li"/>
        <w:numPr>
          <w:ilvl w:val="0"/>
          <w:numId w:val="30"/>
        </w:numPr>
      </w:pPr>
      <w:r>
        <w:t>Replace the &lt;</w:t>
      </w:r>
      <w:proofErr w:type="gramStart"/>
      <w:r>
        <w:t>dependencies</w:t>
      </w:r>
      <w:proofErr w:type="gramEnd"/>
      <w:r>
        <w:t>&gt; block with the following:</w:t>
      </w:r>
    </w:p>
    <w:p w14:paraId="3FE77C40" w14:textId="77777777" w:rsidR="00BB2D6C" w:rsidRDefault="001C7630">
      <w:pPr>
        <w:pStyle w:val="pCodeSample"/>
      </w:pPr>
      <w:r>
        <w:t>&lt;dependencies&gt;</w:t>
      </w:r>
      <w:r>
        <w:br/>
        <w:t>&lt;module name="</w:t>
      </w:r>
      <w:proofErr w:type="spellStart"/>
      <w:proofErr w:type="gramStart"/>
      <w:r>
        <w:t>ch.qos.logback</w:t>
      </w:r>
      <w:proofErr w:type="spellEnd"/>
      <w:proofErr w:type="gramEnd"/>
      <w:r>
        <w:t>"/&gt;</w:t>
      </w:r>
      <w:r>
        <w:br/>
        <w:t>&lt;/dependencies&gt;</w:t>
      </w:r>
    </w:p>
    <w:p w14:paraId="2E967FDD" w14:textId="77777777" w:rsidR="00BB2D6C" w:rsidRDefault="001C7630">
      <w:pPr>
        <w:pStyle w:val="li"/>
        <w:numPr>
          <w:ilvl w:val="0"/>
          <w:numId w:val="30"/>
        </w:numPr>
        <w:spacing w:after="16pt"/>
      </w:pPr>
      <w:r>
        <w:t>Save and close the file.</w:t>
      </w:r>
    </w:p>
    <w:p w14:paraId="5EB4083E" w14:textId="77777777" w:rsidR="00BB2D6C" w:rsidRDefault="001C7630">
      <w:pPr>
        <w:pStyle w:val="h3"/>
      </w:pPr>
      <w:bookmarkStart w:id="196" w:name="_Toc256000092"/>
      <w:bookmarkStart w:id="197" w:name="_Toc256000040"/>
      <w:bookmarkStart w:id="198" w:name="1317913781"/>
      <w:r>
        <w:lastRenderedPageBreak/>
        <w:t xml:space="preserve">Insert </w:t>
      </w:r>
      <w:proofErr w:type="spellStart"/>
      <w:r>
        <w:t>Logback</w:t>
      </w:r>
      <w:proofErr w:type="spellEnd"/>
      <w:r>
        <w:t xml:space="preserve"> File</w:t>
      </w:r>
      <w:bookmarkEnd w:id="196"/>
      <w:bookmarkEnd w:id="197"/>
    </w:p>
    <w:bookmarkEnd w:id="198"/>
    <w:p w14:paraId="3BAD0CE3" w14:textId="77777777" w:rsidR="00BB2D6C" w:rsidRDefault="001C7630">
      <w:pPr>
        <w:pStyle w:val="li"/>
        <w:numPr>
          <w:ilvl w:val="0"/>
          <w:numId w:val="31"/>
        </w:numPr>
      </w:pPr>
      <w:r>
        <w:t>Go to the following directory where you unzipped the Certificate Manager software:</w:t>
      </w:r>
    </w:p>
    <w:p w14:paraId="78D43C8C" w14:textId="77777777" w:rsidR="00BB2D6C" w:rsidRDefault="001C7630">
      <w:pPr>
        <w:pStyle w:val="p1"/>
      </w:pPr>
      <w:r>
        <w:rPr>
          <w:rStyle w:val="spanDocumentAndBookNames"/>
        </w:rPr>
        <w:t>Docs/application-server-files/</w:t>
      </w:r>
      <w:proofErr w:type="spellStart"/>
      <w:r>
        <w:rPr>
          <w:rStyle w:val="spanDocumentAndBookNames"/>
        </w:rPr>
        <w:t>jboss</w:t>
      </w:r>
      <w:proofErr w:type="spellEnd"/>
      <w:r>
        <w:rPr>
          <w:rStyle w:val="spanDocumentAndBookNames"/>
        </w:rPr>
        <w:t>/</w:t>
      </w:r>
    </w:p>
    <w:p w14:paraId="0123D022" w14:textId="77777777" w:rsidR="00BB2D6C" w:rsidRDefault="001C7630">
      <w:pPr>
        <w:pStyle w:val="li"/>
        <w:numPr>
          <w:ilvl w:val="0"/>
          <w:numId w:val="31"/>
        </w:numPr>
      </w:pPr>
      <w:r>
        <w:t xml:space="preserve">Copy </w:t>
      </w:r>
      <w:r>
        <w:rPr>
          <w:rStyle w:val="spanDocumentAndBookNames"/>
        </w:rPr>
        <w:t>logback.xml</w:t>
      </w:r>
      <w:r>
        <w:t>.</w:t>
      </w:r>
    </w:p>
    <w:p w14:paraId="55F452D6" w14:textId="77777777" w:rsidR="00BB2D6C" w:rsidRDefault="001C7630">
      <w:pPr>
        <w:pStyle w:val="li"/>
        <w:numPr>
          <w:ilvl w:val="0"/>
          <w:numId w:val="31"/>
        </w:numPr>
      </w:pPr>
      <w:r>
        <w:t xml:space="preserve">Paste </w:t>
      </w:r>
      <w:r>
        <w:rPr>
          <w:rStyle w:val="spanDocumentAndBookNames"/>
        </w:rPr>
        <w:t>logback.xml</w:t>
      </w:r>
      <w:r>
        <w:t xml:space="preserve"> into the following directory:</w:t>
      </w:r>
    </w:p>
    <w:p w14:paraId="191AB536" w14:textId="77777777" w:rsidR="00BB2D6C" w:rsidRDefault="001C7630">
      <w:pPr>
        <w:pStyle w:val="p1"/>
        <w:spacing w:after="16pt"/>
      </w:pPr>
      <w:r>
        <w:rPr>
          <w:rStyle w:val="spanDocumentAndBookNames"/>
        </w:rPr>
        <w:t>JBOSS_HOME/standalone/configuration</w:t>
      </w:r>
    </w:p>
    <w:p w14:paraId="1C0A1AE3" w14:textId="77777777" w:rsidR="004F24D1" w:rsidRDefault="004F24D1">
      <w:pPr>
        <w:pStyle w:val="h2"/>
        <w:rPr>
          <w:ins w:id="199" w:author="Kornipati, Kranthi K. (TR Technology)" w:date="2025-06-19T11:07:00Z" w16du:dateUtc="2025-06-19T05:37:00Z"/>
        </w:rPr>
      </w:pPr>
      <w:bookmarkStart w:id="200" w:name="_Toc256000093"/>
      <w:bookmarkStart w:id="201" w:name="_Toc256000041"/>
      <w:bookmarkStart w:id="202" w:name="_Ref484549961"/>
      <w:ins w:id="203" w:author="Kornipati, Kranthi K. (TR Technology)" w:date="2025-06-19T11:07:00Z" w16du:dateUtc="2025-06-19T05:37:00Z">
        <w:r>
          <w:t>For Java 17</w:t>
        </w:r>
      </w:ins>
    </w:p>
    <w:p w14:paraId="0C11E995" w14:textId="5971BB4F" w:rsidR="004F24D1" w:rsidRPr="004F24D1" w:rsidRDefault="004F24D1">
      <w:pPr>
        <w:pStyle w:val="h2"/>
        <w:rPr>
          <w:ins w:id="204" w:author="Kornipati, Kranthi K. (TR Technology)" w:date="2025-06-19T11:07:00Z" w16du:dateUtc="2025-06-19T05:37:00Z"/>
          <w:caps w:val="0"/>
          <w:u w:val="single"/>
          <w:rPrChange w:id="205" w:author="Kornipati, Kranthi K. (TR Technology)" w:date="2025-06-19T11:12:00Z" w16du:dateUtc="2025-06-19T05:42:00Z">
            <w:rPr>
              <w:ins w:id="206" w:author="Kornipati, Kranthi K. (TR Technology)" w:date="2025-06-19T11:07:00Z" w16du:dateUtc="2025-06-19T05:37:00Z"/>
              <w:caps w:val="0"/>
            </w:rPr>
          </w:rPrChange>
        </w:rPr>
      </w:pPr>
      <w:ins w:id="207" w:author="Kornipati, Kranthi K. (TR Technology)" w:date="2025-06-19T11:06:00Z" w16du:dateUtc="2025-06-19T05:36:00Z">
        <w:r w:rsidRPr="004F24D1">
          <w:rPr>
            <w:u w:val="single"/>
            <w:rPrChange w:id="208" w:author="Kornipati, Kranthi K. (TR Technology)" w:date="2025-06-19T11:12:00Z" w16du:dateUtc="2025-06-19T05:42:00Z">
              <w:rPr/>
            </w:rPrChange>
          </w:rPr>
          <w:t>I</w:t>
        </w:r>
        <w:r w:rsidRPr="004F24D1">
          <w:rPr>
            <w:caps w:val="0"/>
            <w:u w:val="single"/>
            <w:rPrChange w:id="209" w:author="Kornipati, Kranthi K. (TR Technology)" w:date="2025-06-19T11:12:00Z" w16du:dateUtc="2025-06-19T05:42:00Z">
              <w:rPr>
                <w:caps w:val="0"/>
              </w:rPr>
            </w:rPrChange>
          </w:rPr>
          <w:t xml:space="preserve">nsert </w:t>
        </w:r>
      </w:ins>
      <w:ins w:id="210" w:author="Kornipati, Kranthi K. (TR Technology)" w:date="2025-06-19T11:12:00Z" w16du:dateUtc="2025-06-19T05:42:00Z">
        <w:r w:rsidRPr="004F24D1">
          <w:rPr>
            <w:caps w:val="0"/>
            <w:u w:val="single"/>
            <w:rPrChange w:id="211" w:author="Kornipati, Kranthi K. (TR Technology)" w:date="2025-06-19T11:12:00Z" w16du:dateUtc="2025-06-19T05:42:00Z">
              <w:rPr>
                <w:caps w:val="0"/>
              </w:rPr>
            </w:rPrChange>
          </w:rPr>
          <w:t>jakarta.jws-api-3.0.</w:t>
        </w:r>
        <w:proofErr w:type="gramStart"/>
        <w:r w:rsidRPr="004F24D1">
          <w:rPr>
            <w:caps w:val="0"/>
            <w:u w:val="single"/>
            <w:rPrChange w:id="212" w:author="Kornipati, Kranthi K. (TR Technology)" w:date="2025-06-19T11:12:00Z" w16du:dateUtc="2025-06-19T05:42:00Z">
              <w:rPr>
                <w:caps w:val="0"/>
              </w:rPr>
            </w:rPrChange>
          </w:rPr>
          <w:t>0.redhat</w:t>
        </w:r>
        <w:proofErr w:type="gramEnd"/>
        <w:r w:rsidRPr="004F24D1">
          <w:rPr>
            <w:caps w:val="0"/>
            <w:u w:val="single"/>
            <w:rPrChange w:id="213" w:author="Kornipati, Kranthi K. (TR Technology)" w:date="2025-06-19T11:12:00Z" w16du:dateUtc="2025-06-19T05:42:00Z">
              <w:rPr>
                <w:caps w:val="0"/>
              </w:rPr>
            </w:rPrChange>
          </w:rPr>
          <w:t xml:space="preserve">-00002 </w:t>
        </w:r>
      </w:ins>
      <w:ins w:id="214" w:author="Kornipati, Kranthi K. (TR Technology)" w:date="2025-06-19T11:07:00Z" w16du:dateUtc="2025-06-19T05:37:00Z">
        <w:r w:rsidRPr="004F24D1">
          <w:rPr>
            <w:caps w:val="0"/>
            <w:u w:val="single"/>
            <w:rPrChange w:id="215" w:author="Kornipati, Kranthi K. (TR Technology)" w:date="2025-06-19T11:12:00Z" w16du:dateUtc="2025-06-19T05:42:00Z">
              <w:rPr>
                <w:caps w:val="0"/>
              </w:rPr>
            </w:rPrChange>
          </w:rPr>
          <w:t>File</w:t>
        </w:r>
      </w:ins>
    </w:p>
    <w:p w14:paraId="37ABCE72" w14:textId="77777777" w:rsidR="004F24D1" w:rsidRPr="004F24D1" w:rsidRDefault="004F24D1" w:rsidP="004F24D1">
      <w:pPr>
        <w:pStyle w:val="h2"/>
        <w:rPr>
          <w:ins w:id="216" w:author="Kornipati, Kranthi K. (TR Technology)" w:date="2025-06-19T11:08:00Z" w16du:dateUtc="2025-06-19T05:38:00Z"/>
          <w:caps w:val="0"/>
          <w:sz w:val="22"/>
          <w:szCs w:val="22"/>
        </w:rPr>
      </w:pPr>
      <w:ins w:id="217" w:author="Kornipati, Kranthi K. (TR Technology)" w:date="2025-06-19T11:08:00Z" w16du:dateUtc="2025-06-19T05:38:00Z">
        <w:r w:rsidRPr="004F24D1">
          <w:rPr>
            <w:caps w:val="0"/>
            <w:sz w:val="22"/>
            <w:szCs w:val="22"/>
          </w:rPr>
          <w:t xml:space="preserve">Please download </w:t>
        </w:r>
        <w:proofErr w:type="gramStart"/>
        <w:r w:rsidRPr="004F24D1">
          <w:rPr>
            <w:caps w:val="0"/>
            <w:sz w:val="22"/>
            <w:szCs w:val="22"/>
          </w:rPr>
          <w:t>the  jakarta.jws-api-3.0.0.redhat-00002.jar</w:t>
        </w:r>
        <w:proofErr w:type="gramEnd"/>
        <w:r w:rsidRPr="004F24D1">
          <w:rPr>
            <w:caps w:val="0"/>
            <w:sz w:val="22"/>
            <w:szCs w:val="22"/>
          </w:rPr>
          <w:t xml:space="preserve"> from maven site.</w:t>
        </w:r>
      </w:ins>
    </w:p>
    <w:p w14:paraId="551BCF38" w14:textId="5901C81B" w:rsidR="004F24D1" w:rsidRPr="004F24D1" w:rsidRDefault="004F24D1" w:rsidP="004F24D1">
      <w:pPr>
        <w:pStyle w:val="h2"/>
        <w:rPr>
          <w:ins w:id="218" w:author="Kornipati, Kranthi K. (TR Technology)" w:date="2025-06-19T11:08:00Z" w16du:dateUtc="2025-06-19T05:38:00Z"/>
          <w:caps w:val="0"/>
          <w:sz w:val="22"/>
          <w:szCs w:val="22"/>
        </w:rPr>
      </w:pPr>
      <w:ins w:id="219" w:author="Kornipati, Kranthi K. (TR Technology)" w:date="2025-06-19T11:08:00Z" w16du:dateUtc="2025-06-19T05:38:00Z">
        <w:r w:rsidRPr="004F24D1">
          <w:rPr>
            <w:caps w:val="0"/>
            <w:sz w:val="22"/>
            <w:szCs w:val="22"/>
          </w:rPr>
          <w:t xml:space="preserve">After </w:t>
        </w:r>
      </w:ins>
      <w:ins w:id="220" w:author="Kornipati, Kranthi K. (TR Technology)" w:date="2025-06-19T11:13:00Z" w16du:dateUtc="2025-06-19T05:43:00Z">
        <w:r w:rsidRPr="004F24D1">
          <w:rPr>
            <w:caps w:val="0"/>
            <w:sz w:val="22"/>
            <w:szCs w:val="22"/>
          </w:rPr>
          <w:t>downloading</w:t>
        </w:r>
      </w:ins>
      <w:ins w:id="221" w:author="Kornipati, Kranthi K. (TR Technology)" w:date="2025-06-19T11:08:00Z" w16du:dateUtc="2025-06-19T05:38:00Z">
        <w:r w:rsidRPr="004F24D1">
          <w:rPr>
            <w:caps w:val="0"/>
            <w:sz w:val="22"/>
            <w:szCs w:val="22"/>
          </w:rPr>
          <w:t xml:space="preserve"> completed. Please create a folder like below in </w:t>
        </w:r>
        <w:proofErr w:type="spellStart"/>
        <w:r w:rsidRPr="004F24D1">
          <w:rPr>
            <w:caps w:val="0"/>
            <w:sz w:val="22"/>
            <w:szCs w:val="22"/>
          </w:rPr>
          <w:t>jboss</w:t>
        </w:r>
        <w:proofErr w:type="spellEnd"/>
        <w:r w:rsidRPr="004F24D1">
          <w:rPr>
            <w:caps w:val="0"/>
            <w:sz w:val="22"/>
            <w:szCs w:val="22"/>
          </w:rPr>
          <w:t xml:space="preserve"> 8 </w:t>
        </w:r>
      </w:ins>
    </w:p>
    <w:p w14:paraId="26E96F16" w14:textId="1E9A115A" w:rsidR="004F24D1" w:rsidRPr="004F24D1" w:rsidRDefault="004F24D1">
      <w:pPr>
        <w:pStyle w:val="h2"/>
        <w:numPr>
          <w:ilvl w:val="0"/>
          <w:numId w:val="51"/>
        </w:numPr>
        <w:rPr>
          <w:ins w:id="222" w:author="Kornipati, Kranthi K. (TR Technology)" w:date="2025-06-19T11:08:00Z" w16du:dateUtc="2025-06-19T05:38:00Z"/>
          <w:caps w:val="0"/>
          <w:sz w:val="22"/>
          <w:szCs w:val="22"/>
        </w:rPr>
        <w:pPrChange w:id="223" w:author="Kornipati, Kranthi K. (TR Technology)" w:date="2025-06-19T11:08:00Z" w16du:dateUtc="2025-06-19T05:38:00Z">
          <w:pPr>
            <w:pStyle w:val="h2"/>
          </w:pPr>
        </w:pPrChange>
      </w:pPr>
      <w:ins w:id="224" w:author="Kornipati, Kranthi K. (TR Technology)" w:date="2025-06-19T11:08:00Z" w16du:dateUtc="2025-06-19T05:38:00Z">
        <w:r w:rsidRPr="004F24D1">
          <w:rPr>
            <w:caps w:val="0"/>
            <w:sz w:val="22"/>
            <w:szCs w:val="22"/>
          </w:rPr>
          <w:t xml:space="preserve">Create a </w:t>
        </w:r>
        <w:proofErr w:type="spellStart"/>
        <w:r w:rsidRPr="004F24D1">
          <w:rPr>
            <w:caps w:val="0"/>
            <w:sz w:val="22"/>
            <w:szCs w:val="22"/>
          </w:rPr>
          <w:t>jws</w:t>
        </w:r>
        <w:proofErr w:type="spellEnd"/>
        <w:r w:rsidRPr="004F24D1">
          <w:rPr>
            <w:caps w:val="0"/>
            <w:sz w:val="22"/>
            <w:szCs w:val="22"/>
          </w:rPr>
          <w:t xml:space="preserve"> folder in this path jboss-eap-8.0\modules\system\layers\base\</w:t>
        </w:r>
        <w:proofErr w:type="spellStart"/>
        <w:r w:rsidRPr="004F24D1">
          <w:rPr>
            <w:caps w:val="0"/>
            <w:sz w:val="22"/>
            <w:szCs w:val="22"/>
          </w:rPr>
          <w:t>jakarta</w:t>
        </w:r>
        <w:proofErr w:type="spellEnd"/>
        <w:r w:rsidRPr="004F24D1">
          <w:rPr>
            <w:caps w:val="0"/>
            <w:sz w:val="22"/>
            <w:szCs w:val="22"/>
          </w:rPr>
          <w:t>\</w:t>
        </w:r>
      </w:ins>
    </w:p>
    <w:p w14:paraId="3D3C10BD" w14:textId="33E41689" w:rsidR="004F24D1" w:rsidRPr="004F24D1" w:rsidRDefault="004F24D1">
      <w:pPr>
        <w:pStyle w:val="h2"/>
        <w:numPr>
          <w:ilvl w:val="0"/>
          <w:numId w:val="51"/>
        </w:numPr>
        <w:rPr>
          <w:ins w:id="225" w:author="Kornipati, Kranthi K. (TR Technology)" w:date="2025-06-19T11:08:00Z" w16du:dateUtc="2025-06-19T05:38:00Z"/>
          <w:caps w:val="0"/>
          <w:sz w:val="22"/>
          <w:szCs w:val="22"/>
        </w:rPr>
        <w:pPrChange w:id="226" w:author="Kornipati, Kranthi K. (TR Technology)" w:date="2025-06-19T11:08:00Z" w16du:dateUtc="2025-06-19T05:38:00Z">
          <w:pPr>
            <w:pStyle w:val="h2"/>
          </w:pPr>
        </w:pPrChange>
      </w:pPr>
      <w:ins w:id="227" w:author="Kornipati, Kranthi K. (TR Technology)" w:date="2025-06-19T11:08:00Z" w16du:dateUtc="2025-06-19T05:38:00Z">
        <w:r w:rsidRPr="004F24D1">
          <w:rPr>
            <w:caps w:val="0"/>
            <w:sz w:val="22"/>
            <w:szCs w:val="22"/>
          </w:rPr>
          <w:t>Again</w:t>
        </w:r>
      </w:ins>
      <w:ins w:id="228" w:author="Kornipati, Kranthi K. (TR Technology)" w:date="2025-06-26T15:26:00Z" w16du:dateUtc="2025-06-26T09:56:00Z">
        <w:r w:rsidR="00E07877">
          <w:rPr>
            <w:caps w:val="0"/>
            <w:sz w:val="22"/>
            <w:szCs w:val="22"/>
          </w:rPr>
          <w:t>,</w:t>
        </w:r>
      </w:ins>
      <w:ins w:id="229" w:author="Kornipati, Kranthi K. (TR Technology)" w:date="2025-06-19T11:08:00Z" w16du:dateUtc="2025-06-19T05:38:00Z">
        <w:r w:rsidRPr="004F24D1">
          <w:rPr>
            <w:caps w:val="0"/>
            <w:sz w:val="22"/>
            <w:szCs w:val="22"/>
          </w:rPr>
          <w:t xml:space="preserve"> Create </w:t>
        </w:r>
        <w:proofErr w:type="spellStart"/>
        <w:r w:rsidRPr="004F24D1">
          <w:rPr>
            <w:caps w:val="0"/>
            <w:sz w:val="22"/>
            <w:szCs w:val="22"/>
          </w:rPr>
          <w:t>api</w:t>
        </w:r>
        <w:proofErr w:type="spellEnd"/>
        <w:r w:rsidRPr="004F24D1">
          <w:rPr>
            <w:caps w:val="0"/>
            <w:sz w:val="22"/>
            <w:szCs w:val="22"/>
          </w:rPr>
          <w:t xml:space="preserve"> folder in this path jboss-eap-8.0\modules\system\layers\base\</w:t>
        </w:r>
        <w:proofErr w:type="spellStart"/>
        <w:r w:rsidRPr="004F24D1">
          <w:rPr>
            <w:caps w:val="0"/>
            <w:sz w:val="22"/>
            <w:szCs w:val="22"/>
          </w:rPr>
          <w:t>jakarta</w:t>
        </w:r>
        <w:proofErr w:type="spellEnd"/>
        <w:r w:rsidRPr="004F24D1">
          <w:rPr>
            <w:caps w:val="0"/>
            <w:sz w:val="22"/>
            <w:szCs w:val="22"/>
          </w:rPr>
          <w:t>\</w:t>
        </w:r>
        <w:proofErr w:type="spellStart"/>
        <w:r w:rsidRPr="004F24D1">
          <w:rPr>
            <w:caps w:val="0"/>
            <w:sz w:val="22"/>
            <w:szCs w:val="22"/>
          </w:rPr>
          <w:t>jws</w:t>
        </w:r>
        <w:proofErr w:type="spellEnd"/>
        <w:r w:rsidRPr="004F24D1">
          <w:rPr>
            <w:caps w:val="0"/>
            <w:sz w:val="22"/>
            <w:szCs w:val="22"/>
          </w:rPr>
          <w:t>\</w:t>
        </w:r>
      </w:ins>
    </w:p>
    <w:p w14:paraId="445AF023" w14:textId="7FC50C49" w:rsidR="004F24D1" w:rsidRPr="004F24D1" w:rsidRDefault="004F24D1">
      <w:pPr>
        <w:pStyle w:val="h2"/>
        <w:numPr>
          <w:ilvl w:val="0"/>
          <w:numId w:val="51"/>
        </w:numPr>
        <w:rPr>
          <w:ins w:id="230" w:author="Kornipati, Kranthi K. (TR Technology)" w:date="2025-06-19T11:08:00Z" w16du:dateUtc="2025-06-19T05:38:00Z"/>
          <w:caps w:val="0"/>
          <w:sz w:val="22"/>
          <w:szCs w:val="22"/>
        </w:rPr>
        <w:pPrChange w:id="231" w:author="Kornipati, Kranthi K. (TR Technology)" w:date="2025-06-19T11:08:00Z" w16du:dateUtc="2025-06-19T05:38:00Z">
          <w:pPr>
            <w:pStyle w:val="h2"/>
          </w:pPr>
        </w:pPrChange>
      </w:pPr>
      <w:ins w:id="232" w:author="Kornipati, Kranthi K. (TR Technology)" w:date="2025-06-19T11:08:00Z" w16du:dateUtc="2025-06-19T05:38:00Z">
        <w:r w:rsidRPr="004F24D1">
          <w:rPr>
            <w:caps w:val="0"/>
            <w:sz w:val="22"/>
            <w:szCs w:val="22"/>
          </w:rPr>
          <w:t>Again</w:t>
        </w:r>
      </w:ins>
      <w:ins w:id="233" w:author="Kornipati, Kranthi K. (TR Technology)" w:date="2025-06-26T15:26:00Z" w16du:dateUtc="2025-06-26T09:56:00Z">
        <w:r w:rsidR="00E07877">
          <w:rPr>
            <w:caps w:val="0"/>
            <w:sz w:val="22"/>
            <w:szCs w:val="22"/>
          </w:rPr>
          <w:t>,</w:t>
        </w:r>
      </w:ins>
      <w:ins w:id="234" w:author="Kornipati, Kranthi K. (TR Technology)" w:date="2025-06-19T11:08:00Z" w16du:dateUtc="2025-06-19T05:38:00Z">
        <w:r w:rsidRPr="004F24D1">
          <w:rPr>
            <w:caps w:val="0"/>
            <w:sz w:val="22"/>
            <w:szCs w:val="22"/>
          </w:rPr>
          <w:t xml:space="preserve"> Create a main folder in this path jboss-eap-8.0\modules\system\layers\base\</w:t>
        </w:r>
        <w:proofErr w:type="spellStart"/>
        <w:r w:rsidRPr="004F24D1">
          <w:rPr>
            <w:caps w:val="0"/>
            <w:sz w:val="22"/>
            <w:szCs w:val="22"/>
          </w:rPr>
          <w:t>jakarta</w:t>
        </w:r>
        <w:proofErr w:type="spellEnd"/>
        <w:r w:rsidRPr="004F24D1">
          <w:rPr>
            <w:caps w:val="0"/>
            <w:sz w:val="22"/>
            <w:szCs w:val="22"/>
          </w:rPr>
          <w:t>\</w:t>
        </w:r>
        <w:proofErr w:type="spellStart"/>
        <w:r w:rsidRPr="004F24D1">
          <w:rPr>
            <w:caps w:val="0"/>
            <w:sz w:val="22"/>
            <w:szCs w:val="22"/>
          </w:rPr>
          <w:t>jws</w:t>
        </w:r>
        <w:proofErr w:type="spellEnd"/>
        <w:r w:rsidRPr="004F24D1">
          <w:rPr>
            <w:caps w:val="0"/>
            <w:sz w:val="22"/>
            <w:szCs w:val="22"/>
          </w:rPr>
          <w:t>\</w:t>
        </w:r>
        <w:proofErr w:type="spellStart"/>
        <w:r w:rsidRPr="004F24D1">
          <w:rPr>
            <w:caps w:val="0"/>
            <w:sz w:val="22"/>
            <w:szCs w:val="22"/>
          </w:rPr>
          <w:t>api</w:t>
        </w:r>
        <w:proofErr w:type="spellEnd"/>
      </w:ins>
    </w:p>
    <w:p w14:paraId="20F7E866" w14:textId="4173B9E8" w:rsidR="004F24D1" w:rsidRDefault="00EB56EE" w:rsidP="004F24D1">
      <w:pPr>
        <w:pStyle w:val="h2"/>
        <w:rPr>
          <w:ins w:id="235" w:author="Kornipati, Kranthi K. (TR Technology)" w:date="2025-06-19T11:16:00Z" w16du:dateUtc="2025-06-19T05:46:00Z"/>
          <w:caps w:val="0"/>
          <w:sz w:val="22"/>
          <w:szCs w:val="22"/>
        </w:rPr>
      </w:pPr>
      <w:ins w:id="236" w:author="Kornipati, Kranthi K. (TR Technology)" w:date="2025-06-26T15:25:00Z" w16du:dateUtc="2025-06-26T09:55:00Z">
        <w:r w:rsidRPr="004F24D1">
          <w:rPr>
            <w:caps w:val="0"/>
            <w:sz w:val="22"/>
            <w:szCs w:val="22"/>
          </w:rPr>
          <w:t>Finally,</w:t>
        </w:r>
      </w:ins>
      <w:ins w:id="237" w:author="Kornipati, Kranthi K. (TR Technology)" w:date="2025-06-19T11:08:00Z" w16du:dateUtc="2025-06-19T05:38:00Z">
        <w:r w:rsidR="004F24D1" w:rsidRPr="004F24D1">
          <w:rPr>
            <w:caps w:val="0"/>
            <w:sz w:val="22"/>
            <w:szCs w:val="22"/>
          </w:rPr>
          <w:t xml:space="preserve"> please copy the jakarta.jws-api-3.0.</w:t>
        </w:r>
        <w:proofErr w:type="gramStart"/>
        <w:r w:rsidR="004F24D1" w:rsidRPr="004F24D1">
          <w:rPr>
            <w:caps w:val="0"/>
            <w:sz w:val="22"/>
            <w:szCs w:val="22"/>
          </w:rPr>
          <w:t>0.redhat</w:t>
        </w:r>
        <w:proofErr w:type="gramEnd"/>
        <w:r w:rsidR="004F24D1" w:rsidRPr="004F24D1">
          <w:rPr>
            <w:caps w:val="0"/>
            <w:sz w:val="22"/>
            <w:szCs w:val="22"/>
          </w:rPr>
          <w:t>-00002 jar in the main folder and create module.xml file with below details.</w:t>
        </w:r>
      </w:ins>
    </w:p>
    <w:p w14:paraId="74E532FA" w14:textId="77777777" w:rsidR="0058448B" w:rsidRPr="00352E01" w:rsidRDefault="0058448B" w:rsidP="0058448B">
      <w:pPr>
        <w:rPr>
          <w:ins w:id="238" w:author="Kornipati, Kranthi K. (TR Technology)" w:date="2025-06-19T11:16:00Z" w16du:dateUtc="2025-06-19T05:46:00Z"/>
        </w:rPr>
      </w:pPr>
      <w:ins w:id="239" w:author="Kornipati, Kranthi K. (TR Technology)" w:date="2025-06-19T11:16:00Z" w16du:dateUtc="2025-06-19T05:46:00Z">
        <w:r w:rsidRPr="00352E01">
          <w:t>&lt;!--</w:t>
        </w:r>
      </w:ins>
    </w:p>
    <w:p w14:paraId="17E187ED" w14:textId="77777777" w:rsidR="0058448B" w:rsidRPr="00352E01" w:rsidRDefault="0058448B" w:rsidP="0058448B">
      <w:pPr>
        <w:rPr>
          <w:ins w:id="240" w:author="Kornipati, Kranthi K. (TR Technology)" w:date="2025-06-19T11:16:00Z" w16du:dateUtc="2025-06-19T05:46:00Z"/>
        </w:rPr>
      </w:pPr>
      <w:ins w:id="241" w:author="Kornipati, Kranthi K. (TR Technology)" w:date="2025-06-19T11:16:00Z" w16du:dateUtc="2025-06-19T05:46:00Z">
        <w:r w:rsidRPr="00352E01">
          <w:t xml:space="preserve">  ~ JBoss, Home of Professional Open Source.</w:t>
        </w:r>
      </w:ins>
    </w:p>
    <w:p w14:paraId="4228402D" w14:textId="77777777" w:rsidR="0058448B" w:rsidRPr="00352E01" w:rsidRDefault="0058448B" w:rsidP="0058448B">
      <w:pPr>
        <w:rPr>
          <w:ins w:id="242" w:author="Kornipati, Kranthi K. (TR Technology)" w:date="2025-06-19T11:16:00Z" w16du:dateUtc="2025-06-19T05:46:00Z"/>
        </w:rPr>
      </w:pPr>
      <w:ins w:id="243" w:author="Kornipati, Kranthi K. (TR Technology)" w:date="2025-06-19T11:16:00Z" w16du:dateUtc="2025-06-19T05:46:00Z">
        <w:r w:rsidRPr="00352E01">
          <w:t xml:space="preserve">  ~ Copyright 2020, Red Hat, Inc., and individual contributors</w:t>
        </w:r>
      </w:ins>
    </w:p>
    <w:p w14:paraId="1D32D737" w14:textId="77777777" w:rsidR="0058448B" w:rsidRPr="00352E01" w:rsidRDefault="0058448B" w:rsidP="0058448B">
      <w:pPr>
        <w:rPr>
          <w:ins w:id="244" w:author="Kornipati, Kranthi K. (TR Technology)" w:date="2025-06-19T11:16:00Z" w16du:dateUtc="2025-06-19T05:46:00Z"/>
        </w:rPr>
      </w:pPr>
      <w:ins w:id="245" w:author="Kornipati, Kranthi K. (TR Technology)" w:date="2025-06-19T11:16:00Z" w16du:dateUtc="2025-06-19T05:46:00Z">
        <w:r w:rsidRPr="00352E01">
          <w:t xml:space="preserve">  ~ as indicated by </w:t>
        </w:r>
        <w:proofErr w:type="gramStart"/>
        <w:r w:rsidRPr="00352E01">
          <w:t>the @</w:t>
        </w:r>
        <w:proofErr w:type="gramEnd"/>
        <w:r w:rsidRPr="00352E01">
          <w:t>author tags. See the copyright.txt file in the</w:t>
        </w:r>
      </w:ins>
    </w:p>
    <w:p w14:paraId="42771CCA" w14:textId="77777777" w:rsidR="0058448B" w:rsidRPr="00352E01" w:rsidRDefault="0058448B" w:rsidP="0058448B">
      <w:pPr>
        <w:rPr>
          <w:ins w:id="246" w:author="Kornipati, Kranthi K. (TR Technology)" w:date="2025-06-19T11:16:00Z" w16du:dateUtc="2025-06-19T05:46:00Z"/>
        </w:rPr>
      </w:pPr>
      <w:ins w:id="247" w:author="Kornipati, Kranthi K. (TR Technology)" w:date="2025-06-19T11:16:00Z" w16du:dateUtc="2025-06-19T05:46:00Z">
        <w:r w:rsidRPr="00352E01">
          <w:t xml:space="preserve">  ~ distribution for a full listing of individual contributors.</w:t>
        </w:r>
      </w:ins>
    </w:p>
    <w:p w14:paraId="6E9859FB" w14:textId="77777777" w:rsidR="0058448B" w:rsidRPr="00352E01" w:rsidRDefault="0058448B" w:rsidP="0058448B">
      <w:pPr>
        <w:rPr>
          <w:ins w:id="248" w:author="Kornipati, Kranthi K. (TR Technology)" w:date="2025-06-19T11:16:00Z" w16du:dateUtc="2025-06-19T05:46:00Z"/>
        </w:rPr>
      </w:pPr>
      <w:ins w:id="249" w:author="Kornipati, Kranthi K. (TR Technology)" w:date="2025-06-19T11:16:00Z" w16du:dateUtc="2025-06-19T05:46:00Z">
        <w:r w:rsidRPr="00352E01">
          <w:t xml:space="preserve">  ~</w:t>
        </w:r>
      </w:ins>
    </w:p>
    <w:p w14:paraId="65C0E1E6" w14:textId="77777777" w:rsidR="0058448B" w:rsidRPr="00352E01" w:rsidRDefault="0058448B" w:rsidP="0058448B">
      <w:pPr>
        <w:rPr>
          <w:ins w:id="250" w:author="Kornipati, Kranthi K. (TR Technology)" w:date="2025-06-19T11:16:00Z" w16du:dateUtc="2025-06-19T05:46:00Z"/>
        </w:rPr>
      </w:pPr>
      <w:ins w:id="251" w:author="Kornipati, Kranthi K. (TR Technology)" w:date="2025-06-19T11:16:00Z" w16du:dateUtc="2025-06-19T05:46:00Z">
        <w:r w:rsidRPr="00352E01">
          <w:t xml:space="preserve">  ~ This is free software; you can redistribute it and/or modify it</w:t>
        </w:r>
      </w:ins>
    </w:p>
    <w:p w14:paraId="33A72E2A" w14:textId="77777777" w:rsidR="0058448B" w:rsidRPr="00352E01" w:rsidRDefault="0058448B" w:rsidP="0058448B">
      <w:pPr>
        <w:rPr>
          <w:ins w:id="252" w:author="Kornipati, Kranthi K. (TR Technology)" w:date="2025-06-19T11:16:00Z" w16du:dateUtc="2025-06-19T05:46:00Z"/>
        </w:rPr>
      </w:pPr>
      <w:ins w:id="253" w:author="Kornipati, Kranthi K. (TR Technology)" w:date="2025-06-19T11:16:00Z" w16du:dateUtc="2025-06-19T05:46:00Z">
        <w:r w:rsidRPr="00352E01">
          <w:t xml:space="preserve">  ~ under the terms of the GNU Lesser General Public License as</w:t>
        </w:r>
      </w:ins>
    </w:p>
    <w:p w14:paraId="2FA2D388" w14:textId="77777777" w:rsidR="0058448B" w:rsidRPr="00352E01" w:rsidRDefault="0058448B" w:rsidP="0058448B">
      <w:pPr>
        <w:rPr>
          <w:ins w:id="254" w:author="Kornipati, Kranthi K. (TR Technology)" w:date="2025-06-19T11:16:00Z" w16du:dateUtc="2025-06-19T05:46:00Z"/>
        </w:rPr>
      </w:pPr>
      <w:ins w:id="255" w:author="Kornipati, Kranthi K. (TR Technology)" w:date="2025-06-19T11:16:00Z" w16du:dateUtc="2025-06-19T05:46:00Z">
        <w:r w:rsidRPr="00352E01">
          <w:t xml:space="preserve">  ~ published by the Free Software Foundation; either version 2.1 of</w:t>
        </w:r>
      </w:ins>
    </w:p>
    <w:p w14:paraId="1499CCD2" w14:textId="77777777" w:rsidR="0058448B" w:rsidRPr="00352E01" w:rsidRDefault="0058448B" w:rsidP="0058448B">
      <w:pPr>
        <w:rPr>
          <w:ins w:id="256" w:author="Kornipati, Kranthi K. (TR Technology)" w:date="2025-06-19T11:16:00Z" w16du:dateUtc="2025-06-19T05:46:00Z"/>
        </w:rPr>
      </w:pPr>
      <w:ins w:id="257" w:author="Kornipati, Kranthi K. (TR Technology)" w:date="2025-06-19T11:16:00Z" w16du:dateUtc="2025-06-19T05:46:00Z">
        <w:r w:rsidRPr="00352E01">
          <w:lastRenderedPageBreak/>
          <w:t xml:space="preserve">  ~ the License, or (at your option) any later version.</w:t>
        </w:r>
      </w:ins>
    </w:p>
    <w:p w14:paraId="6B53418B" w14:textId="77777777" w:rsidR="0058448B" w:rsidRPr="00352E01" w:rsidRDefault="0058448B" w:rsidP="0058448B">
      <w:pPr>
        <w:rPr>
          <w:ins w:id="258" w:author="Kornipati, Kranthi K. (TR Technology)" w:date="2025-06-19T11:16:00Z" w16du:dateUtc="2025-06-19T05:46:00Z"/>
        </w:rPr>
      </w:pPr>
      <w:ins w:id="259" w:author="Kornipati, Kranthi K. (TR Technology)" w:date="2025-06-19T11:16:00Z" w16du:dateUtc="2025-06-19T05:46:00Z">
        <w:r w:rsidRPr="00352E01">
          <w:t xml:space="preserve">  ~</w:t>
        </w:r>
      </w:ins>
    </w:p>
    <w:p w14:paraId="7406669B" w14:textId="77777777" w:rsidR="0058448B" w:rsidRPr="00352E01" w:rsidRDefault="0058448B" w:rsidP="0058448B">
      <w:pPr>
        <w:rPr>
          <w:ins w:id="260" w:author="Kornipati, Kranthi K. (TR Technology)" w:date="2025-06-19T11:16:00Z" w16du:dateUtc="2025-06-19T05:46:00Z"/>
        </w:rPr>
      </w:pPr>
      <w:ins w:id="261" w:author="Kornipati, Kranthi K. (TR Technology)" w:date="2025-06-19T11:16:00Z" w16du:dateUtc="2025-06-19T05:46:00Z">
        <w:r w:rsidRPr="00352E01">
          <w:t xml:space="preserve">  ~ This software is distributed in the hope that it will be useful,</w:t>
        </w:r>
      </w:ins>
    </w:p>
    <w:p w14:paraId="349B44EA" w14:textId="77777777" w:rsidR="0058448B" w:rsidRPr="00352E01" w:rsidRDefault="0058448B" w:rsidP="0058448B">
      <w:pPr>
        <w:rPr>
          <w:ins w:id="262" w:author="Kornipati, Kranthi K. (TR Technology)" w:date="2025-06-19T11:16:00Z" w16du:dateUtc="2025-06-19T05:46:00Z"/>
        </w:rPr>
      </w:pPr>
      <w:ins w:id="263" w:author="Kornipati, Kranthi K. (TR Technology)" w:date="2025-06-19T11:16:00Z" w16du:dateUtc="2025-06-19T05:46:00Z">
        <w:r w:rsidRPr="00352E01">
          <w:t xml:space="preserve">  ~ but WITHOUT ANY WARRANTY; without even the implied warranty of</w:t>
        </w:r>
      </w:ins>
    </w:p>
    <w:p w14:paraId="43AFA18B" w14:textId="77777777" w:rsidR="0058448B" w:rsidRPr="00352E01" w:rsidRDefault="0058448B" w:rsidP="0058448B">
      <w:pPr>
        <w:rPr>
          <w:ins w:id="264" w:author="Kornipati, Kranthi K. (TR Technology)" w:date="2025-06-19T11:16:00Z" w16du:dateUtc="2025-06-19T05:46:00Z"/>
        </w:rPr>
      </w:pPr>
      <w:ins w:id="265" w:author="Kornipati, Kranthi K. (TR Technology)" w:date="2025-06-19T11:16:00Z" w16du:dateUtc="2025-06-19T05:46:00Z">
        <w:r w:rsidRPr="00352E01">
          <w:t xml:space="preserve">  ~ MERCHANTABILITY or FITNESS FOR A PARTICULAR PURPOSE. See the GNU</w:t>
        </w:r>
      </w:ins>
    </w:p>
    <w:p w14:paraId="43D537D9" w14:textId="77777777" w:rsidR="0058448B" w:rsidRPr="00352E01" w:rsidRDefault="0058448B" w:rsidP="0058448B">
      <w:pPr>
        <w:rPr>
          <w:ins w:id="266" w:author="Kornipati, Kranthi K. (TR Technology)" w:date="2025-06-19T11:16:00Z" w16du:dateUtc="2025-06-19T05:46:00Z"/>
        </w:rPr>
      </w:pPr>
      <w:ins w:id="267" w:author="Kornipati, Kranthi K. (TR Technology)" w:date="2025-06-19T11:16:00Z" w16du:dateUtc="2025-06-19T05:46:00Z">
        <w:r w:rsidRPr="00352E01">
          <w:t xml:space="preserve">  ~ Lesser General Public License for more details.</w:t>
        </w:r>
      </w:ins>
    </w:p>
    <w:p w14:paraId="65CC5E51" w14:textId="77777777" w:rsidR="0058448B" w:rsidRPr="00352E01" w:rsidRDefault="0058448B" w:rsidP="0058448B">
      <w:pPr>
        <w:rPr>
          <w:ins w:id="268" w:author="Kornipati, Kranthi K. (TR Technology)" w:date="2025-06-19T11:16:00Z" w16du:dateUtc="2025-06-19T05:46:00Z"/>
        </w:rPr>
      </w:pPr>
      <w:ins w:id="269" w:author="Kornipati, Kranthi K. (TR Technology)" w:date="2025-06-19T11:16:00Z" w16du:dateUtc="2025-06-19T05:46:00Z">
        <w:r w:rsidRPr="00352E01">
          <w:t xml:space="preserve">  ~</w:t>
        </w:r>
      </w:ins>
    </w:p>
    <w:p w14:paraId="6C4B2523" w14:textId="77777777" w:rsidR="0058448B" w:rsidRPr="00352E01" w:rsidRDefault="0058448B" w:rsidP="0058448B">
      <w:pPr>
        <w:rPr>
          <w:ins w:id="270" w:author="Kornipati, Kranthi K. (TR Technology)" w:date="2025-06-19T11:16:00Z" w16du:dateUtc="2025-06-19T05:46:00Z"/>
        </w:rPr>
      </w:pPr>
      <w:ins w:id="271" w:author="Kornipati, Kranthi K. (TR Technology)" w:date="2025-06-19T11:16:00Z" w16du:dateUtc="2025-06-19T05:46:00Z">
        <w:r w:rsidRPr="00352E01">
          <w:t xml:space="preserve">  ~ You should have received a copy of the GNU Lesser General Public</w:t>
        </w:r>
      </w:ins>
    </w:p>
    <w:p w14:paraId="19DC9625" w14:textId="77777777" w:rsidR="0058448B" w:rsidRPr="00352E01" w:rsidRDefault="0058448B" w:rsidP="0058448B">
      <w:pPr>
        <w:rPr>
          <w:ins w:id="272" w:author="Kornipati, Kranthi K. (TR Technology)" w:date="2025-06-19T11:16:00Z" w16du:dateUtc="2025-06-19T05:46:00Z"/>
        </w:rPr>
      </w:pPr>
      <w:ins w:id="273" w:author="Kornipati, Kranthi K. (TR Technology)" w:date="2025-06-19T11:16:00Z" w16du:dateUtc="2025-06-19T05:46:00Z">
        <w:r w:rsidRPr="00352E01">
          <w:t xml:space="preserve">  ~ License along with this software; if not, write to the Free</w:t>
        </w:r>
      </w:ins>
    </w:p>
    <w:p w14:paraId="3E78C89B" w14:textId="77777777" w:rsidR="0058448B" w:rsidRPr="00352E01" w:rsidRDefault="0058448B" w:rsidP="0058448B">
      <w:pPr>
        <w:rPr>
          <w:ins w:id="274" w:author="Kornipati, Kranthi K. (TR Technology)" w:date="2025-06-19T11:16:00Z" w16du:dateUtc="2025-06-19T05:46:00Z"/>
        </w:rPr>
      </w:pPr>
      <w:ins w:id="275" w:author="Kornipati, Kranthi K. (TR Technology)" w:date="2025-06-19T11:16:00Z" w16du:dateUtc="2025-06-19T05:46:00Z">
        <w:r w:rsidRPr="00352E01">
          <w:t xml:space="preserve">  ~ Software Foundation, Inc., 51 Franklin St, Fifth Floor, Boston, MA</w:t>
        </w:r>
      </w:ins>
    </w:p>
    <w:p w14:paraId="3AB4C0DE" w14:textId="77777777" w:rsidR="0058448B" w:rsidRPr="00352E01" w:rsidRDefault="0058448B" w:rsidP="0058448B">
      <w:pPr>
        <w:rPr>
          <w:ins w:id="276" w:author="Kornipati, Kranthi K. (TR Technology)" w:date="2025-06-19T11:16:00Z" w16du:dateUtc="2025-06-19T05:46:00Z"/>
        </w:rPr>
      </w:pPr>
      <w:ins w:id="277" w:author="Kornipati, Kranthi K. (TR Technology)" w:date="2025-06-19T11:16:00Z" w16du:dateUtc="2025-06-19T05:46:00Z">
        <w:r w:rsidRPr="00352E01">
          <w:t xml:space="preserve">  ~ 02110-1301 </w:t>
        </w:r>
        <w:proofErr w:type="gramStart"/>
        <w:r w:rsidRPr="00352E01">
          <w:t>USA, or</w:t>
        </w:r>
        <w:proofErr w:type="gramEnd"/>
        <w:r w:rsidRPr="00352E01">
          <w:t xml:space="preserve"> see the FSF site: http://www.fsf.org.</w:t>
        </w:r>
      </w:ins>
    </w:p>
    <w:p w14:paraId="4357E754" w14:textId="77777777" w:rsidR="0058448B" w:rsidRDefault="0058448B" w:rsidP="0058448B">
      <w:pPr>
        <w:rPr>
          <w:ins w:id="278" w:author="Kornipati, Kranthi K. (TR Technology)" w:date="2025-06-19T11:17:00Z" w16du:dateUtc="2025-06-19T05:47:00Z"/>
        </w:rPr>
      </w:pPr>
      <w:ins w:id="279" w:author="Kornipati, Kranthi K. (TR Technology)" w:date="2025-06-19T11:16:00Z" w16du:dateUtc="2025-06-19T05:46:00Z">
        <w:r w:rsidRPr="00352E01">
          <w:t xml:space="preserve">  --&gt;</w:t>
        </w:r>
      </w:ins>
    </w:p>
    <w:p w14:paraId="65A471A2" w14:textId="77777777" w:rsidR="0058448B" w:rsidRPr="00352E01" w:rsidRDefault="0058448B" w:rsidP="0058448B">
      <w:pPr>
        <w:rPr>
          <w:ins w:id="280" w:author="Kornipati, Kranthi K. (TR Technology)" w:date="2025-06-19T11:16:00Z" w16du:dateUtc="2025-06-19T05:46:00Z"/>
        </w:rPr>
      </w:pPr>
    </w:p>
    <w:p w14:paraId="1E5263D3" w14:textId="77777777" w:rsidR="0058448B" w:rsidRPr="00352E01" w:rsidRDefault="0058448B" w:rsidP="0058448B">
      <w:pPr>
        <w:rPr>
          <w:ins w:id="281" w:author="Kornipati, Kranthi K. (TR Technology)" w:date="2025-06-19T11:16:00Z" w16du:dateUtc="2025-06-19T05:46:00Z"/>
        </w:rPr>
      </w:pPr>
      <w:ins w:id="282" w:author="Kornipati, Kranthi K. (TR Technology)" w:date="2025-06-19T11:16:00Z" w16du:dateUtc="2025-06-19T05:46:00Z">
        <w:r w:rsidRPr="00352E01">
          <w:t>&lt;module name="</w:t>
        </w:r>
        <w:proofErr w:type="spellStart"/>
        <w:r w:rsidRPr="00352E01">
          <w:t>jakarta.jws.api</w:t>
        </w:r>
        <w:proofErr w:type="spellEnd"/>
        <w:r w:rsidRPr="00352E01">
          <w:t xml:space="preserve">" </w:t>
        </w:r>
        <w:proofErr w:type="spellStart"/>
        <w:r w:rsidRPr="00352E01">
          <w:t>xmlns</w:t>
        </w:r>
        <w:proofErr w:type="spellEnd"/>
        <w:r w:rsidRPr="00352E01">
          <w:t>="</w:t>
        </w:r>
        <w:proofErr w:type="gramStart"/>
        <w:r w:rsidRPr="00352E01">
          <w:t>urn:jboss</w:t>
        </w:r>
        <w:proofErr w:type="gramEnd"/>
        <w:r w:rsidRPr="00352E01">
          <w:t>:module:1.9"&gt;</w:t>
        </w:r>
      </w:ins>
    </w:p>
    <w:p w14:paraId="0EEA33F9" w14:textId="77777777" w:rsidR="0058448B" w:rsidRPr="00352E01" w:rsidRDefault="0058448B" w:rsidP="0058448B">
      <w:pPr>
        <w:rPr>
          <w:ins w:id="283" w:author="Kornipati, Kranthi K. (TR Technology)" w:date="2025-06-19T11:16:00Z" w16du:dateUtc="2025-06-19T05:46:00Z"/>
        </w:rPr>
      </w:pPr>
      <w:ins w:id="284" w:author="Kornipati, Kranthi K. (TR Technology)" w:date="2025-06-19T11:16:00Z" w16du:dateUtc="2025-06-19T05:46:00Z">
        <w:r w:rsidRPr="00352E01">
          <w:t xml:space="preserve">    &lt;resources&gt;</w:t>
        </w:r>
      </w:ins>
    </w:p>
    <w:p w14:paraId="49D8834A" w14:textId="77777777" w:rsidR="0058448B" w:rsidRPr="00352E01" w:rsidRDefault="0058448B" w:rsidP="0058448B">
      <w:pPr>
        <w:rPr>
          <w:ins w:id="285" w:author="Kornipati, Kranthi K. (TR Technology)" w:date="2025-06-19T11:16:00Z" w16du:dateUtc="2025-06-19T05:46:00Z"/>
        </w:rPr>
      </w:pPr>
      <w:ins w:id="286" w:author="Kornipati, Kranthi K. (TR Technology)" w:date="2025-06-19T11:16:00Z" w16du:dateUtc="2025-06-19T05:46:00Z">
        <w:r w:rsidRPr="00352E01">
          <w:t xml:space="preserve">        &lt;resource-root path="jakarta.jws-api-3.0.0.redhat-00002.jar"/&gt;</w:t>
        </w:r>
      </w:ins>
    </w:p>
    <w:p w14:paraId="123191B1" w14:textId="77777777" w:rsidR="0058448B" w:rsidRPr="00352E01" w:rsidRDefault="0058448B" w:rsidP="0058448B">
      <w:pPr>
        <w:rPr>
          <w:ins w:id="287" w:author="Kornipati, Kranthi K. (TR Technology)" w:date="2025-06-19T11:16:00Z" w16du:dateUtc="2025-06-19T05:46:00Z"/>
        </w:rPr>
      </w:pPr>
      <w:ins w:id="288" w:author="Kornipati, Kranthi K. (TR Technology)" w:date="2025-06-19T11:16:00Z" w16du:dateUtc="2025-06-19T05:46:00Z">
        <w:r w:rsidRPr="00352E01">
          <w:t xml:space="preserve">    &lt;/resources&gt;</w:t>
        </w:r>
      </w:ins>
    </w:p>
    <w:p w14:paraId="5A87B596" w14:textId="77777777" w:rsidR="0058448B" w:rsidRPr="00352E01" w:rsidRDefault="0058448B" w:rsidP="0058448B">
      <w:pPr>
        <w:rPr>
          <w:ins w:id="289" w:author="Kornipati, Kranthi K. (TR Technology)" w:date="2025-06-19T11:16:00Z" w16du:dateUtc="2025-06-19T05:46:00Z"/>
        </w:rPr>
      </w:pPr>
      <w:ins w:id="290" w:author="Kornipati, Kranthi K. (TR Technology)" w:date="2025-06-19T11:16:00Z" w16du:dateUtc="2025-06-19T05:46:00Z">
        <w:r w:rsidRPr="00352E01">
          <w:t xml:space="preserve">    &lt;dependencies&gt;</w:t>
        </w:r>
      </w:ins>
    </w:p>
    <w:p w14:paraId="234E152F" w14:textId="77777777" w:rsidR="0058448B" w:rsidRPr="00352E01" w:rsidRDefault="0058448B" w:rsidP="0058448B">
      <w:pPr>
        <w:rPr>
          <w:ins w:id="291" w:author="Kornipati, Kranthi K. (TR Technology)" w:date="2025-06-19T11:16:00Z" w16du:dateUtc="2025-06-19T05:46:00Z"/>
        </w:rPr>
      </w:pPr>
      <w:ins w:id="292" w:author="Kornipati, Kranthi K. (TR Technology)" w:date="2025-06-19T11:16:00Z" w16du:dateUtc="2025-06-19T05:46:00Z">
        <w:r w:rsidRPr="00352E01">
          <w:tab/>
          <w:t>&lt;module name="</w:t>
        </w:r>
        <w:proofErr w:type="spellStart"/>
        <w:r w:rsidRPr="00352E01">
          <w:t>javax.api</w:t>
        </w:r>
        <w:proofErr w:type="spellEnd"/>
        <w:r w:rsidRPr="00352E01">
          <w:t>"/&gt;</w:t>
        </w:r>
      </w:ins>
    </w:p>
    <w:p w14:paraId="058F6FD0" w14:textId="77777777" w:rsidR="0058448B" w:rsidRPr="00352E01" w:rsidRDefault="0058448B" w:rsidP="0058448B">
      <w:pPr>
        <w:rPr>
          <w:ins w:id="293" w:author="Kornipati, Kranthi K. (TR Technology)" w:date="2025-06-19T11:16:00Z" w16du:dateUtc="2025-06-19T05:46:00Z"/>
        </w:rPr>
      </w:pPr>
      <w:ins w:id="294" w:author="Kornipati, Kranthi K. (TR Technology)" w:date="2025-06-19T11:16:00Z" w16du:dateUtc="2025-06-19T05:46:00Z">
        <w:r w:rsidRPr="00352E01">
          <w:t xml:space="preserve">    &lt;/dependencies&gt;</w:t>
        </w:r>
      </w:ins>
    </w:p>
    <w:p w14:paraId="11D46DDC" w14:textId="77777777" w:rsidR="0058448B" w:rsidRDefault="0058448B" w:rsidP="0058448B">
      <w:pPr>
        <w:rPr>
          <w:ins w:id="295" w:author="Kornipati, Kranthi K. (TR Technology)" w:date="2025-06-19T11:16:00Z" w16du:dateUtc="2025-06-19T05:46:00Z"/>
        </w:rPr>
      </w:pPr>
      <w:ins w:id="296" w:author="Kornipati, Kranthi K. (TR Technology)" w:date="2025-06-19T11:16:00Z" w16du:dateUtc="2025-06-19T05:46:00Z">
        <w:r w:rsidRPr="00352E01">
          <w:t>&lt;/module&gt;</w:t>
        </w:r>
        <w:r w:rsidRPr="00C657BE">
          <w:tab/>
        </w:r>
      </w:ins>
    </w:p>
    <w:p w14:paraId="7F824143" w14:textId="68043100" w:rsidR="0058448B" w:rsidRPr="004F24D1" w:rsidRDefault="00B94C32" w:rsidP="004F24D1">
      <w:pPr>
        <w:pStyle w:val="h2"/>
        <w:rPr>
          <w:ins w:id="297" w:author="Kornipati, Kranthi K. (TR Technology)" w:date="2025-06-19T11:06:00Z" w16du:dateUtc="2025-06-19T05:36:00Z"/>
          <w:caps w:val="0"/>
          <w:sz w:val="22"/>
          <w:szCs w:val="22"/>
          <w:rPrChange w:id="298" w:author="Kornipati, Kranthi K. (TR Technology)" w:date="2025-06-19T11:07:00Z" w16du:dateUtc="2025-06-19T05:37:00Z">
            <w:rPr>
              <w:ins w:id="299" w:author="Kornipati, Kranthi K. (TR Technology)" w:date="2025-06-19T11:06:00Z" w16du:dateUtc="2025-06-19T05:36:00Z"/>
            </w:rPr>
          </w:rPrChange>
        </w:rPr>
      </w:pPr>
      <w:ins w:id="300" w:author="Kornipati, Kranthi K. (TR Technology)" w:date="2025-06-19T11:42:00Z" w16du:dateUtc="2025-06-19T06:12:00Z">
        <w:r w:rsidRPr="00352E01">
          <w:rPr>
            <w:noProof/>
            <w:sz w:val="24"/>
            <w:szCs w:val="24"/>
          </w:rPr>
          <w:drawing>
            <wp:inline distT="0" distB="0" distL="0" distR="0" wp14:anchorId="03D8BBAC" wp14:editId="2CA473D4">
              <wp:extent cx="5731510" cy="1518920"/>
              <wp:effectExtent l="0" t="0" r="2540" b="5080"/>
              <wp:docPr id="1780372306"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80372306" name=""/>
                      <pic:cNvPicPr/>
                    </pic:nvPicPr>
                    <pic:blipFill>
                      <a:blip r:embed="rId59"/>
                      <a:stretch>
                        <a:fillRect/>
                      </a:stretch>
                    </pic:blipFill>
                    <pic:spPr>
                      <a:xfrm>
                        <a:off x="0" y="0"/>
                        <a:ext cx="5731510" cy="1518920"/>
                      </a:xfrm>
                      <a:prstGeom prst="rect">
                        <a:avLst/>
                      </a:prstGeom>
                    </pic:spPr>
                  </pic:pic>
                </a:graphicData>
              </a:graphic>
            </wp:inline>
          </w:drawing>
        </w:r>
      </w:ins>
    </w:p>
    <w:p w14:paraId="30A692EA" w14:textId="0417472B" w:rsidR="00BB2D6C" w:rsidRDefault="001C7630">
      <w:pPr>
        <w:pStyle w:val="h2"/>
      </w:pPr>
      <w:r>
        <w:t>Deploy Certificate Manager Under JBoss</w:t>
      </w:r>
      <w:bookmarkEnd w:id="200"/>
      <w:bookmarkEnd w:id="201"/>
      <w:bookmarkEnd w:id="202"/>
    </w:p>
    <w:p w14:paraId="015EDAA0" w14:textId="77777777" w:rsidR="00BB2D6C" w:rsidRDefault="001C7630">
      <w:pPr>
        <w:pStyle w:val="p1"/>
      </w:pPr>
      <w:r>
        <w:t>To deploy Certificate Manager:</w:t>
      </w:r>
    </w:p>
    <w:p w14:paraId="2EF5E7C5" w14:textId="77777777" w:rsidR="00BB2D6C" w:rsidRDefault="001C7630">
      <w:pPr>
        <w:pStyle w:val="li"/>
        <w:numPr>
          <w:ilvl w:val="0"/>
          <w:numId w:val="32"/>
        </w:numPr>
        <w:spacing w:before="16pt"/>
      </w:pPr>
      <w:r>
        <w:t xml:space="preserve">Start JBoss by executing </w:t>
      </w:r>
      <w:r>
        <w:rPr>
          <w:rStyle w:val="spanDocumentAndBookNames"/>
        </w:rPr>
        <w:t>standalone.sh</w:t>
      </w:r>
      <w:r>
        <w:t xml:space="preserve"> or </w:t>
      </w:r>
      <w:r>
        <w:rPr>
          <w:rStyle w:val="spanDocumentAndBookNames"/>
        </w:rPr>
        <w:t>standalone.bat</w:t>
      </w:r>
      <w:r>
        <w:t xml:space="preserve"> in the following directory:</w:t>
      </w:r>
    </w:p>
    <w:p w14:paraId="2AC93A86" w14:textId="77777777" w:rsidR="00BB2D6C" w:rsidRDefault="001C7630">
      <w:pPr>
        <w:pStyle w:val="p1"/>
      </w:pPr>
      <w:r>
        <w:rPr>
          <w:rStyle w:val="spanDocumentAndBookNames"/>
        </w:rPr>
        <w:t>JBOSS_HOME/bin</w:t>
      </w:r>
    </w:p>
    <w:p w14:paraId="04D6F060" w14:textId="77777777" w:rsidR="00BB2D6C" w:rsidRDefault="001C7630">
      <w:pPr>
        <w:pStyle w:val="li"/>
        <w:numPr>
          <w:ilvl w:val="0"/>
          <w:numId w:val="32"/>
        </w:numPr>
      </w:pPr>
      <w:r>
        <w:t xml:space="preserve">Go to the </w:t>
      </w:r>
      <w:proofErr w:type="spellStart"/>
      <w:r>
        <w:rPr>
          <w:rStyle w:val="spanDocumentAndBookNames"/>
        </w:rPr>
        <w:t>WarFiles</w:t>
      </w:r>
      <w:proofErr w:type="spellEnd"/>
      <w:r>
        <w:t xml:space="preserve"> directory where you unzipped the Certificate Manager software.</w:t>
      </w:r>
    </w:p>
    <w:p w14:paraId="44D04BDC" w14:textId="77777777" w:rsidR="00BB2D6C" w:rsidRDefault="001C7630">
      <w:pPr>
        <w:pStyle w:val="li"/>
        <w:numPr>
          <w:ilvl w:val="0"/>
          <w:numId w:val="32"/>
        </w:numPr>
      </w:pPr>
      <w:r>
        <w:lastRenderedPageBreak/>
        <w:t xml:space="preserve">Copy </w:t>
      </w:r>
      <w:proofErr w:type="spellStart"/>
      <w:proofErr w:type="gramStart"/>
      <w:r>
        <w:rPr>
          <w:rStyle w:val="spanDocumentAndBookNames"/>
        </w:rPr>
        <w:t>installer.war</w:t>
      </w:r>
      <w:proofErr w:type="spellEnd"/>
      <w:r>
        <w:t>, and</w:t>
      </w:r>
      <w:proofErr w:type="gramEnd"/>
      <w:r>
        <w:t xml:space="preserve"> then paste it into </w:t>
      </w:r>
      <w:r>
        <w:rPr>
          <w:rStyle w:val="spanDocumentAndBookNames"/>
        </w:rPr>
        <w:t>JBOSS_HOME/standalone/deployments</w:t>
      </w:r>
      <w:r>
        <w:t>.</w:t>
      </w:r>
    </w:p>
    <w:p w14:paraId="05FB02DE" w14:textId="77777777" w:rsidR="00BB2D6C" w:rsidRDefault="001C7630">
      <w:pPr>
        <w:pStyle w:val="li"/>
        <w:numPr>
          <w:ilvl w:val="0"/>
          <w:numId w:val="32"/>
        </w:numPr>
      </w:pPr>
      <w:r>
        <w:t xml:space="preserve">Open a browser and check the status at the installation URL (http://&lt;host&gt;:&lt;port&gt;/installer). The initial installation may take a few minutes and is finished when you see the notification </w:t>
      </w:r>
      <w:r>
        <w:rPr>
          <w:rStyle w:val="spanUIElement"/>
        </w:rPr>
        <w:t>installer ok</w:t>
      </w:r>
      <w:r>
        <w:t xml:space="preserve"> in the browser window.</w:t>
      </w:r>
    </w:p>
    <w:p w14:paraId="09A9A278" w14:textId="77777777" w:rsidR="00BB2D6C" w:rsidRDefault="001C7630">
      <w:pPr>
        <w:pStyle w:val="li"/>
        <w:numPr>
          <w:ilvl w:val="0"/>
          <w:numId w:val="32"/>
        </w:numPr>
      </w:pPr>
      <w:r>
        <w:t xml:space="preserve">Return to the </w:t>
      </w:r>
      <w:proofErr w:type="spellStart"/>
      <w:r>
        <w:t>WarFiles</w:t>
      </w:r>
      <w:proofErr w:type="spellEnd"/>
      <w:r>
        <w:t xml:space="preserve"> directory where you unzipped the Certificate Manager software, and copy the following files:</w:t>
      </w:r>
    </w:p>
    <w:p w14:paraId="4BCA8253" w14:textId="77777777" w:rsidR="00BB2D6C" w:rsidRDefault="001C7630">
      <w:pPr>
        <w:pStyle w:val="li"/>
        <w:numPr>
          <w:ilvl w:val="1"/>
          <w:numId w:val="33"/>
        </w:numPr>
      </w:pPr>
      <w:r>
        <w:rPr>
          <w:rStyle w:val="spanDocumentAndBookNames"/>
        </w:rPr>
        <w:t>tax-certificate-manager-</w:t>
      </w:r>
      <w:proofErr w:type="spellStart"/>
      <w:r>
        <w:rPr>
          <w:rStyle w:val="spanDocumentAndBookNames"/>
        </w:rPr>
        <w:t>app.war</w:t>
      </w:r>
      <w:proofErr w:type="spellEnd"/>
    </w:p>
    <w:p w14:paraId="32F694DA" w14:textId="77777777" w:rsidR="00BB2D6C" w:rsidRDefault="001C7630">
      <w:pPr>
        <w:pStyle w:val="li"/>
        <w:numPr>
          <w:ilvl w:val="1"/>
          <w:numId w:val="33"/>
        </w:numPr>
      </w:pPr>
      <w:r>
        <w:rPr>
          <w:rStyle w:val="spanDocumentAndBookNames"/>
        </w:rPr>
        <w:t>user-management-</w:t>
      </w:r>
      <w:proofErr w:type="spellStart"/>
      <w:r>
        <w:rPr>
          <w:rStyle w:val="spanDocumentAndBookNames"/>
        </w:rPr>
        <w:t>app.war</w:t>
      </w:r>
      <w:proofErr w:type="spellEnd"/>
    </w:p>
    <w:p w14:paraId="38B93BD9" w14:textId="77777777" w:rsidR="00BB2D6C" w:rsidRDefault="001C7630">
      <w:pPr>
        <w:pStyle w:val="li"/>
        <w:numPr>
          <w:ilvl w:val="1"/>
          <w:numId w:val="33"/>
        </w:numPr>
      </w:pPr>
      <w:r>
        <w:rPr>
          <w:rStyle w:val="spanDocumentAndBookNames"/>
        </w:rPr>
        <w:t>cm-soap-service-</w:t>
      </w:r>
      <w:proofErr w:type="spellStart"/>
      <w:r>
        <w:rPr>
          <w:rStyle w:val="spanDocumentAndBookNames"/>
        </w:rPr>
        <w:t>app.war</w:t>
      </w:r>
      <w:proofErr w:type="spellEnd"/>
    </w:p>
    <w:p w14:paraId="3539C6B4" w14:textId="77777777" w:rsidR="00BB2D6C" w:rsidRDefault="001C7630">
      <w:pPr>
        <w:pStyle w:val="li"/>
        <w:numPr>
          <w:ilvl w:val="1"/>
          <w:numId w:val="33"/>
        </w:numPr>
      </w:pPr>
      <w:r>
        <w:rPr>
          <w:rStyle w:val="spanDocumentAndBookNames"/>
        </w:rPr>
        <w:t>content-management-</w:t>
      </w:r>
      <w:proofErr w:type="spellStart"/>
      <w:r>
        <w:rPr>
          <w:rStyle w:val="spanDocumentAndBookNames"/>
        </w:rPr>
        <w:t>app.war</w:t>
      </w:r>
      <w:proofErr w:type="spellEnd"/>
    </w:p>
    <w:p w14:paraId="0488BD30" w14:textId="77777777" w:rsidR="00BB2D6C" w:rsidRDefault="001C7630">
      <w:pPr>
        <w:pStyle w:val="li"/>
        <w:numPr>
          <w:ilvl w:val="0"/>
          <w:numId w:val="34"/>
        </w:numPr>
      </w:pPr>
      <w:r>
        <w:t xml:space="preserve">Insert these additional </w:t>
      </w:r>
      <w:r>
        <w:rPr>
          <w:rStyle w:val="spanDocumentAndBookNames"/>
        </w:rPr>
        <w:t>.war</w:t>
      </w:r>
      <w:r>
        <w:t xml:space="preserve"> files into </w:t>
      </w:r>
      <w:r>
        <w:rPr>
          <w:rStyle w:val="spanDocumentAndBookNames"/>
        </w:rPr>
        <w:t>JBOSS_HOME/standalone</w:t>
      </w:r>
      <w:proofErr w:type="gramStart"/>
      <w:r>
        <w:rPr>
          <w:rStyle w:val="spanDocumentAndBookNames"/>
        </w:rPr>
        <w:t>/deployments/</w:t>
      </w:r>
      <w:r>
        <w:t>, and</w:t>
      </w:r>
      <w:proofErr w:type="gramEnd"/>
      <w:r>
        <w:t xml:space="preserve"> wait until you see </w:t>
      </w:r>
      <w:proofErr w:type="gramStart"/>
      <w:r>
        <w:rPr>
          <w:rStyle w:val="spanDocumentAndBookNames"/>
        </w:rPr>
        <w:t>*.deployed</w:t>
      </w:r>
      <w:proofErr w:type="gramEnd"/>
      <w:r>
        <w:t xml:space="preserve"> files for each </w:t>
      </w:r>
      <w:r>
        <w:rPr>
          <w:rStyle w:val="spanDocumentAndBookNames"/>
        </w:rPr>
        <w:t>.war</w:t>
      </w:r>
      <w:r>
        <w:t xml:space="preserve"> file in the directory.</w:t>
      </w:r>
    </w:p>
    <w:p w14:paraId="0CCE8D18" w14:textId="77777777" w:rsidR="00BB2D6C" w:rsidRDefault="001C7630">
      <w:pPr>
        <w:pStyle w:val="li"/>
        <w:numPr>
          <w:ilvl w:val="0"/>
          <w:numId w:val="34"/>
        </w:numPr>
      </w:pPr>
      <w:r>
        <w:t>Open a browser and go to the Certificate Manager Login page (http://&lt;host&gt;:&lt;port&gt;/tax-certificate-manager-app).</w:t>
      </w:r>
    </w:p>
    <w:p w14:paraId="6B077D1A" w14:textId="77777777" w:rsidR="00BB2D6C" w:rsidRDefault="001C7630">
      <w:pPr>
        <w:pStyle w:val="li"/>
        <w:numPr>
          <w:ilvl w:val="0"/>
          <w:numId w:val="34"/>
        </w:numPr>
      </w:pPr>
      <w:r>
        <w:t>Log on to Certificate Manager using the built-in administrative user:</w:t>
      </w:r>
    </w:p>
    <w:p w14:paraId="19572ECE" w14:textId="77777777" w:rsidR="00BB2D6C" w:rsidRDefault="001C7630">
      <w:pPr>
        <w:pStyle w:val="li"/>
        <w:numPr>
          <w:ilvl w:val="1"/>
          <w:numId w:val="35"/>
        </w:numPr>
      </w:pPr>
      <w:proofErr w:type="gramStart"/>
      <w:r>
        <w:rPr>
          <w:rStyle w:val="spanUIElement"/>
        </w:rPr>
        <w:t>User name</w:t>
      </w:r>
      <w:proofErr w:type="gramEnd"/>
      <w:r>
        <w:rPr>
          <w:rStyle w:val="spanUIElement"/>
        </w:rPr>
        <w:t>: installer</w:t>
      </w:r>
    </w:p>
    <w:p w14:paraId="40AB5F17" w14:textId="77777777" w:rsidR="00BB2D6C" w:rsidRDefault="001C7630">
      <w:pPr>
        <w:pStyle w:val="li"/>
        <w:numPr>
          <w:ilvl w:val="1"/>
          <w:numId w:val="35"/>
        </w:numPr>
      </w:pPr>
      <w:r>
        <w:rPr>
          <w:rStyle w:val="spanUIElement"/>
        </w:rPr>
        <w:t>Password: password</w:t>
      </w:r>
    </w:p>
    <w:p w14:paraId="096BCF6C" w14:textId="77777777" w:rsidR="00BB2D6C" w:rsidRDefault="001C7630">
      <w:pPr>
        <w:pStyle w:val="li"/>
        <w:numPr>
          <w:ilvl w:val="0"/>
          <w:numId w:val="36"/>
        </w:numPr>
        <w:spacing w:after="16pt"/>
      </w:pPr>
      <w:r>
        <w:t xml:space="preserve">Remain in Certificate </w:t>
      </w:r>
      <w:proofErr w:type="gramStart"/>
      <w:r>
        <w:t>Manager, and</w:t>
      </w:r>
      <w:proofErr w:type="gramEnd"/>
      <w:r>
        <w:t xml:space="preserve"> go to the instructions in </w:t>
      </w:r>
      <w:r>
        <w:rPr>
          <w:rStyle w:val="xref1"/>
        </w:rPr>
        <w:t xml:space="preserve">Post-Installation Tasks (page </w:t>
      </w:r>
      <w:r>
        <w:fldChar w:fldCharType="begin"/>
      </w:r>
      <w:r>
        <w:instrText xml:space="preserve"> PAGEREF _Ref1406176712 \h  \* MERGEFORMAT </w:instrText>
      </w:r>
      <w:r>
        <w:fldChar w:fldCharType="separate"/>
      </w:r>
      <w:r>
        <w:rPr>
          <w:rStyle w:val="xref1"/>
        </w:rPr>
        <w:t>44</w:t>
      </w:r>
      <w:r>
        <w:rPr>
          <w:rStyle w:val="xref1"/>
        </w:rPr>
        <w:fldChar w:fldCharType="end"/>
      </w:r>
      <w:r>
        <w:rPr>
          <w:rStyle w:val="xref1"/>
        </w:rPr>
        <w:t>)</w:t>
      </w:r>
      <w:r>
        <w:t>.</w:t>
      </w:r>
    </w:p>
    <w:p w14:paraId="08012274" w14:textId="77777777" w:rsidR="00BB2D6C" w:rsidRDefault="00BB2D6C">
      <w:pPr>
        <w:sectPr w:rsidR="00BB2D6C">
          <w:headerReference w:type="even" r:id="rId60"/>
          <w:headerReference w:type="default" r:id="rId61"/>
          <w:footerReference w:type="even" r:id="rId62"/>
          <w:footerReference w:type="default" r:id="rId63"/>
          <w:headerReference w:type="first" r:id="rId64"/>
          <w:footerReference w:type="first" r:id="rId65"/>
          <w:pgSz w:w="612pt" w:h="792pt"/>
          <w:pgMar w:top="108pt" w:right="42pt" w:bottom="81pt" w:left="42.75pt" w:header="27.75pt" w:footer="36.75pt" w:gutter="0pt"/>
          <w:cols w:space="36pt"/>
          <w:titlePg/>
        </w:sectPr>
      </w:pPr>
    </w:p>
    <w:p w14:paraId="2E9362CE" w14:textId="77777777" w:rsidR="00BB2D6C" w:rsidRDefault="001C7630">
      <w:pPr>
        <w:pStyle w:val="h1"/>
      </w:pPr>
      <w:bookmarkStart w:id="301" w:name="_Toc256000094"/>
      <w:bookmarkStart w:id="302" w:name="_Toc256000042"/>
      <w:bookmarkStart w:id="303" w:name="_Ref1406176712"/>
      <w:r>
        <w:lastRenderedPageBreak/>
        <w:t>Post-Installation Tasks</w:t>
      </w:r>
      <w:bookmarkEnd w:id="301"/>
      <w:bookmarkEnd w:id="302"/>
      <w:bookmarkEnd w:id="303"/>
    </w:p>
    <w:p w14:paraId="6742482F" w14:textId="77777777" w:rsidR="00BB2D6C" w:rsidRDefault="001C7630">
      <w:pPr>
        <w:pStyle w:val="p1"/>
      </w:pPr>
      <w:r>
        <w:t>After you finish the application deployment, complete the tasks in the following sections:</w:t>
      </w:r>
    </w:p>
    <w:tbl>
      <w:tblPr>
        <w:tblW w:w="100.0%" w:type="pct"/>
        <w:tblInd w:w="18pt" w:type="dxa"/>
        <w:tblLook w:firstRow="1" w:lastRow="0" w:firstColumn="1" w:lastColumn="0" w:noHBand="0" w:noVBand="1"/>
      </w:tblPr>
      <w:tblGrid>
        <w:gridCol w:w="10545"/>
      </w:tblGrid>
      <w:tr w:rsidR="00BB2D6C" w14:paraId="1F695E28" w14:textId="77777777">
        <w:tc>
          <w:tcPr>
            <w:tcW w:w="0pt" w:type="dxa"/>
          </w:tcPr>
          <w:p w14:paraId="74D81A9F" w14:textId="77777777" w:rsidR="00BB2D6C" w:rsidRDefault="001C7630">
            <w:pPr>
              <w:pStyle w:val="p1"/>
            </w:pPr>
            <w:r>
              <w:rPr>
                <w:rStyle w:val="xref1"/>
              </w:rPr>
              <w:t xml:space="preserve">Certificate Manager (page </w:t>
            </w:r>
            <w:r>
              <w:fldChar w:fldCharType="begin"/>
            </w:r>
            <w:r>
              <w:instrText xml:space="preserve"> PAGEREF -1834092329 \h  \* MERGEFORMAT </w:instrText>
            </w:r>
            <w:r>
              <w:fldChar w:fldCharType="separate"/>
            </w:r>
            <w:r>
              <w:rPr>
                <w:rStyle w:val="xref1"/>
              </w:rPr>
              <w:t>44</w:t>
            </w:r>
            <w:r>
              <w:rPr>
                <w:rStyle w:val="xref1"/>
              </w:rPr>
              <w:fldChar w:fldCharType="end"/>
            </w:r>
            <w:r>
              <w:rPr>
                <w:rStyle w:val="xref1"/>
              </w:rPr>
              <w:t>)</w:t>
            </w:r>
          </w:p>
          <w:p w14:paraId="21824704" w14:textId="77777777" w:rsidR="00BB2D6C" w:rsidRDefault="001C7630">
            <w:pPr>
              <w:pStyle w:val="p1"/>
            </w:pPr>
            <w:r>
              <w:rPr>
                <w:rStyle w:val="xref1"/>
              </w:rPr>
              <w:t xml:space="preserve">Determination (page </w:t>
            </w:r>
            <w:r>
              <w:fldChar w:fldCharType="begin"/>
            </w:r>
            <w:r>
              <w:instrText xml:space="preserve"> PAGEREF 1846699154 \h  \* MERGEFORMAT </w:instrText>
            </w:r>
            <w:r>
              <w:fldChar w:fldCharType="separate"/>
            </w:r>
            <w:r>
              <w:rPr>
                <w:rStyle w:val="xref1"/>
              </w:rPr>
              <w:t>47</w:t>
            </w:r>
            <w:r>
              <w:rPr>
                <w:rStyle w:val="xref1"/>
              </w:rPr>
              <w:fldChar w:fldCharType="end"/>
            </w:r>
            <w:r>
              <w:rPr>
                <w:rStyle w:val="xref1"/>
              </w:rPr>
              <w:t>)</w:t>
            </w:r>
          </w:p>
          <w:p w14:paraId="1DEB24AB" w14:textId="77777777" w:rsidR="00BB2D6C" w:rsidRDefault="001C7630">
            <w:pPr>
              <w:pStyle w:val="p1"/>
            </w:pPr>
            <w:r>
              <w:rPr>
                <w:rStyle w:val="xref1"/>
              </w:rPr>
              <w:t xml:space="preserve">Additional Configurations (page </w:t>
            </w:r>
            <w:r>
              <w:fldChar w:fldCharType="begin"/>
            </w:r>
            <w:r>
              <w:instrText xml:space="preserve"> PAGEREF 2026021470 \h  \* MERGEFORMAT </w:instrText>
            </w:r>
            <w:r>
              <w:fldChar w:fldCharType="separate"/>
            </w:r>
            <w:r>
              <w:rPr>
                <w:rStyle w:val="xref1"/>
              </w:rPr>
              <w:t>55</w:t>
            </w:r>
            <w:r>
              <w:rPr>
                <w:rStyle w:val="xref1"/>
              </w:rPr>
              <w:fldChar w:fldCharType="end"/>
            </w:r>
            <w:r>
              <w:rPr>
                <w:rStyle w:val="xref1"/>
              </w:rPr>
              <w:t>)</w:t>
            </w:r>
          </w:p>
          <w:p w14:paraId="60EA8125" w14:textId="77777777" w:rsidR="00BB2D6C" w:rsidRDefault="001C7630">
            <w:pPr>
              <w:pStyle w:val="p1"/>
            </w:pPr>
            <w:r>
              <w:rPr>
                <w:rStyle w:val="xref1"/>
              </w:rPr>
              <w:t xml:space="preserve">Data File Integrator (page </w:t>
            </w:r>
            <w:r>
              <w:fldChar w:fldCharType="begin"/>
            </w:r>
            <w:r>
              <w:instrText xml:space="preserve"> PAGEREF -1392896444 \h  \* MERGEFORMAT </w:instrText>
            </w:r>
            <w:r>
              <w:fldChar w:fldCharType="separate"/>
            </w:r>
            <w:r>
              <w:rPr>
                <w:rStyle w:val="xref1"/>
              </w:rPr>
              <w:t>56</w:t>
            </w:r>
            <w:r>
              <w:rPr>
                <w:rStyle w:val="xref1"/>
              </w:rPr>
              <w:fldChar w:fldCharType="end"/>
            </w:r>
            <w:r>
              <w:rPr>
                <w:rStyle w:val="xref1"/>
              </w:rPr>
              <w:t>)</w:t>
            </w:r>
          </w:p>
        </w:tc>
      </w:tr>
    </w:tbl>
    <w:p w14:paraId="284DE5B8" w14:textId="77777777" w:rsidR="00BB2D6C" w:rsidRDefault="001C7630">
      <w:pPr>
        <w:pStyle w:val="h2"/>
      </w:pPr>
      <w:bookmarkStart w:id="304" w:name="_Toc256000095"/>
      <w:bookmarkStart w:id="305" w:name="_Toc256000043"/>
      <w:bookmarkStart w:id="306" w:name="-1834092329"/>
      <w:r>
        <w:t>Certificate Manager</w:t>
      </w:r>
      <w:bookmarkEnd w:id="304"/>
      <w:bookmarkEnd w:id="305"/>
    </w:p>
    <w:bookmarkEnd w:id="306"/>
    <w:p w14:paraId="4F729EBB" w14:textId="77777777" w:rsidR="00BB2D6C" w:rsidRDefault="001C7630">
      <w:pPr>
        <w:pStyle w:val="p1"/>
      </w:pPr>
      <w:r>
        <w:t xml:space="preserve">The following configurations require you to be logged on to </w:t>
      </w:r>
      <w:proofErr w:type="gramStart"/>
      <w:r>
        <w:t>Certificate</w:t>
      </w:r>
      <w:proofErr w:type="gramEnd"/>
      <w:r>
        <w:t xml:space="preserve"> Manager. If you are logged on, continue with </w:t>
      </w:r>
      <w:r>
        <w:rPr>
          <w:rStyle w:val="xref1"/>
        </w:rPr>
        <w:t xml:space="preserve">General Configuration (page </w:t>
      </w:r>
      <w:r>
        <w:fldChar w:fldCharType="begin"/>
      </w:r>
      <w:r>
        <w:instrText xml:space="preserve"> PAGEREF 351532753 \h  \* MERGEFORMAT </w:instrText>
      </w:r>
      <w:r>
        <w:fldChar w:fldCharType="separate"/>
      </w:r>
      <w:r>
        <w:rPr>
          <w:rStyle w:val="xref1"/>
        </w:rPr>
        <w:t>44</w:t>
      </w:r>
      <w:r>
        <w:rPr>
          <w:rStyle w:val="xref1"/>
        </w:rPr>
        <w:fldChar w:fldCharType="end"/>
      </w:r>
      <w:r>
        <w:rPr>
          <w:rStyle w:val="xref1"/>
        </w:rPr>
        <w:t>)</w:t>
      </w:r>
      <w:r>
        <w:t>.</w:t>
      </w:r>
    </w:p>
    <w:p w14:paraId="7B40526F" w14:textId="77777777" w:rsidR="00BB2D6C" w:rsidRDefault="001C7630">
      <w:pPr>
        <w:pStyle w:val="p1"/>
      </w:pPr>
      <w:r>
        <w:t>If you have not logged on yet, complete the following:</w:t>
      </w:r>
    </w:p>
    <w:p w14:paraId="6DA758BE" w14:textId="77777777" w:rsidR="00BB2D6C" w:rsidRDefault="001C7630">
      <w:pPr>
        <w:pStyle w:val="li"/>
        <w:numPr>
          <w:ilvl w:val="0"/>
          <w:numId w:val="37"/>
        </w:numPr>
        <w:spacing w:before="16pt"/>
      </w:pPr>
      <w:r>
        <w:t>Open a browser and go to the Certificate Manager logon page (http://&lt;host&gt;:&lt;port&gt;/tax-certificate-manager-app).</w:t>
      </w:r>
    </w:p>
    <w:p w14:paraId="48046AEE" w14:textId="77777777" w:rsidR="00BB2D6C" w:rsidRDefault="001C7630">
      <w:pPr>
        <w:pStyle w:val="li"/>
        <w:numPr>
          <w:ilvl w:val="0"/>
          <w:numId w:val="37"/>
        </w:numPr>
      </w:pPr>
      <w:r>
        <w:t>Log on to Certificate Manager using the built-in administrative user:</w:t>
      </w:r>
    </w:p>
    <w:p w14:paraId="6C871AAE" w14:textId="77777777" w:rsidR="00BB2D6C" w:rsidRDefault="001C7630">
      <w:pPr>
        <w:pStyle w:val="li"/>
        <w:numPr>
          <w:ilvl w:val="1"/>
          <w:numId w:val="38"/>
        </w:numPr>
      </w:pPr>
      <w:proofErr w:type="gramStart"/>
      <w:r>
        <w:rPr>
          <w:rStyle w:val="spanUIElement"/>
        </w:rPr>
        <w:t>User name</w:t>
      </w:r>
      <w:proofErr w:type="gramEnd"/>
      <w:r>
        <w:rPr>
          <w:rStyle w:val="spanUIElement"/>
        </w:rPr>
        <w:t>: installer</w:t>
      </w:r>
    </w:p>
    <w:p w14:paraId="16176679" w14:textId="77777777" w:rsidR="00BB2D6C" w:rsidRDefault="001C7630">
      <w:pPr>
        <w:pStyle w:val="li"/>
        <w:numPr>
          <w:ilvl w:val="1"/>
          <w:numId w:val="38"/>
        </w:numPr>
        <w:spacing w:after="16pt"/>
      </w:pPr>
      <w:r>
        <w:rPr>
          <w:rStyle w:val="spanUIElement"/>
        </w:rPr>
        <w:t>Password: password</w:t>
      </w:r>
    </w:p>
    <w:p w14:paraId="1AC2DABE" w14:textId="77777777" w:rsidR="00BB2D6C" w:rsidRDefault="001C7630">
      <w:pPr>
        <w:pStyle w:val="h3"/>
      </w:pPr>
      <w:bookmarkStart w:id="307" w:name="_Toc256000096"/>
      <w:bookmarkStart w:id="308" w:name="_Toc256000044"/>
      <w:bookmarkStart w:id="309" w:name="351532753"/>
      <w:r>
        <w:t>General Configuration</w:t>
      </w:r>
      <w:bookmarkEnd w:id="307"/>
      <w:bookmarkEnd w:id="308"/>
    </w:p>
    <w:bookmarkEnd w:id="309"/>
    <w:p w14:paraId="404E7A00" w14:textId="77777777" w:rsidR="00BB2D6C" w:rsidRDefault="001C7630">
      <w:pPr>
        <w:pStyle w:val="p1"/>
      </w:pPr>
      <w:r>
        <w:t xml:space="preserve">On the </w:t>
      </w:r>
      <w:r>
        <w:rPr>
          <w:rStyle w:val="spanUIElement"/>
        </w:rPr>
        <w:t>System Configuration</w:t>
      </w:r>
      <w:r>
        <w:t xml:space="preserve"> page, click </w:t>
      </w:r>
      <w:r>
        <w:rPr>
          <w:rStyle w:val="spanUIElement"/>
        </w:rPr>
        <w:t>General Configuration</w:t>
      </w:r>
      <w:r>
        <w:t>, and then complete the following settings that affect connectivity and validation:</w:t>
      </w:r>
    </w:p>
    <w:p w14:paraId="1DAB16B6"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267"/>
        <w:gridCol w:w="9262"/>
      </w:tblGrid>
      <w:tr w:rsidR="00BB2D6C" w14:paraId="38E9B59F" w14:textId="77777777">
        <w:trPr>
          <w:tblHeader/>
        </w:trPr>
        <w:tc>
          <w:tcPr>
            <w:tcW w:w="87.2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47930D3F" w14:textId="77777777" w:rsidR="00BB2D6C" w:rsidRDefault="001C7630">
            <w:pPr>
              <w:pStyle w:val="th"/>
            </w:pPr>
            <w:r>
              <w:t>Field</w:t>
            </w:r>
          </w:p>
        </w:tc>
        <w:tc>
          <w:tcPr>
            <w:tcW w:w="661.5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6F700E83" w14:textId="77777777" w:rsidR="00BB2D6C" w:rsidRDefault="001C7630">
            <w:pPr>
              <w:pStyle w:val="th"/>
            </w:pPr>
            <w:r>
              <w:t>Description</w:t>
            </w:r>
          </w:p>
        </w:tc>
      </w:tr>
      <w:tr w:rsidR="00BB2D6C" w14:paraId="078D289F" w14:textId="77777777">
        <w:tc>
          <w:tcPr>
            <w:tcW w:w="87.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8E95C51" w14:textId="77777777" w:rsidR="00BB2D6C" w:rsidRDefault="001C7630">
            <w:pPr>
              <w:pStyle w:val="td2"/>
            </w:pPr>
            <w:r>
              <w:t>Determination Base URL</w:t>
            </w:r>
          </w:p>
        </w:tc>
        <w:tc>
          <w:tcPr>
            <w:tcW w:w="66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B877B2D" w14:textId="77777777" w:rsidR="00BB2D6C" w:rsidRDefault="001C7630">
            <w:pPr>
              <w:pStyle w:val="td2"/>
            </w:pPr>
            <w:r>
              <w:t xml:space="preserve">Enter the URL of the Determination instance you want to </w:t>
            </w:r>
            <w:proofErr w:type="gramStart"/>
            <w:r>
              <w:t>connect to</w:t>
            </w:r>
            <w:proofErr w:type="gramEnd"/>
            <w:r>
              <w:t xml:space="preserve"> Certificate Manager. Use the following format:</w:t>
            </w:r>
            <w:r>
              <w:br/>
              <w:t>http://&lt;host&gt;:&lt;port&gt;/sabrix/services</w:t>
            </w:r>
          </w:p>
        </w:tc>
      </w:tr>
      <w:tr w:rsidR="00BB2D6C" w14:paraId="4553BCEA" w14:textId="77777777">
        <w:tc>
          <w:tcPr>
            <w:tcW w:w="87.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D5C02E0" w14:textId="77777777" w:rsidR="00BB2D6C" w:rsidRDefault="001C7630">
            <w:pPr>
              <w:pStyle w:val="td2"/>
            </w:pPr>
            <w:r>
              <w:lastRenderedPageBreak/>
              <w:t>Connector Base URL</w:t>
            </w:r>
          </w:p>
        </w:tc>
        <w:tc>
          <w:tcPr>
            <w:tcW w:w="661.50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8989"/>
            </w:tblGrid>
            <w:tr w:rsidR="00BB2D6C" w14:paraId="067D4CD0" w14:textId="77777777">
              <w:trPr>
                <w:cantSplit/>
                <w:trHeight w:val="480"/>
              </w:trPr>
              <w:tc>
                <w:tcPr>
                  <w:tcW w:w="0pt" w:type="dxa"/>
                  <w:tcBorders>
                    <w:start w:val="single" w:sz="18" w:space="10" w:color="FA6400"/>
                  </w:tcBorders>
                  <w:tcMar>
                    <w:top w:w="0pt" w:type="dxa"/>
                    <w:start w:w="10.50pt" w:type="dxa"/>
                    <w:bottom w:w="0pt" w:type="dxa"/>
                    <w:end w:w="0pt" w:type="dxa"/>
                  </w:tcMar>
                </w:tcPr>
                <w:p w14:paraId="5DE71E2B" w14:textId="77777777" w:rsidR="00BB2D6C" w:rsidRDefault="001C7630">
                  <w:pPr>
                    <w:pStyle w:val="p6"/>
                  </w:pPr>
                  <w:r>
                    <w:t>Leave this field blank if you are doing a standard installation where all the services of Certificate Manager run in the same web container or application server instance.</w:t>
                  </w:r>
                  <w:r>
                    <w:br/>
                  </w:r>
                </w:p>
              </w:tc>
            </w:tr>
          </w:tbl>
          <w:p w14:paraId="0FF87E57" w14:textId="77777777" w:rsidR="00BB2D6C" w:rsidRDefault="00BB2D6C"/>
          <w:p w14:paraId="4B137A9D" w14:textId="77777777" w:rsidR="00BB2D6C" w:rsidRDefault="001C7630">
            <w:pPr>
              <w:pStyle w:val="p3"/>
            </w:pPr>
            <w:r>
              <w:rPr>
                <w:rStyle w:val="spanUIElement1"/>
              </w:rPr>
              <w:t>Connector Base URL</w:t>
            </w:r>
            <w:r>
              <w:t xml:space="preserve"> is the location of the User Management Service that enables Certificate Manager users to use Determination roles. Only change this if you are doing a custom installation where you deploy </w:t>
            </w:r>
            <w:r>
              <w:rPr>
                <w:rStyle w:val="spanDocumentAndBookNames1"/>
              </w:rPr>
              <w:t>user-management-</w:t>
            </w:r>
            <w:proofErr w:type="spellStart"/>
            <w:r>
              <w:rPr>
                <w:rStyle w:val="spanDocumentAndBookNames1"/>
              </w:rPr>
              <w:t>app.war</w:t>
            </w:r>
            <w:proofErr w:type="spellEnd"/>
            <w:r>
              <w:t xml:space="preserve"> in a separate instance:</w:t>
            </w:r>
            <w:r>
              <w:br/>
              <w:t>http://&lt;host&gt;:&lt;port&gt;/user-management-app/services/</w:t>
            </w:r>
          </w:p>
        </w:tc>
      </w:tr>
      <w:tr w:rsidR="00BB2D6C" w14:paraId="4D9214D1" w14:textId="77777777">
        <w:tc>
          <w:tcPr>
            <w:tcW w:w="87.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8833BB8" w14:textId="77777777" w:rsidR="00BB2D6C" w:rsidRDefault="001C7630">
            <w:pPr>
              <w:pStyle w:val="td2"/>
            </w:pPr>
            <w:r>
              <w:t>Content Service Base URL</w:t>
            </w:r>
          </w:p>
        </w:tc>
        <w:tc>
          <w:tcPr>
            <w:tcW w:w="661.50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8989"/>
            </w:tblGrid>
            <w:tr w:rsidR="00BB2D6C" w14:paraId="3D20B525" w14:textId="77777777">
              <w:trPr>
                <w:cantSplit/>
                <w:trHeight w:val="480"/>
              </w:trPr>
              <w:tc>
                <w:tcPr>
                  <w:tcW w:w="0pt" w:type="dxa"/>
                  <w:tcBorders>
                    <w:start w:val="single" w:sz="18" w:space="10" w:color="FA6400"/>
                  </w:tcBorders>
                  <w:tcMar>
                    <w:top w:w="0pt" w:type="dxa"/>
                    <w:start w:w="10.50pt" w:type="dxa"/>
                    <w:bottom w:w="0pt" w:type="dxa"/>
                    <w:end w:w="0pt" w:type="dxa"/>
                  </w:tcMar>
                </w:tcPr>
                <w:p w14:paraId="1D96CC1A" w14:textId="77777777" w:rsidR="00BB2D6C" w:rsidRDefault="001C7630">
                  <w:pPr>
                    <w:pStyle w:val="p6"/>
                  </w:pPr>
                  <w:r>
                    <w:t>Leave this field blank if you are doing a standard installation where all the components of Certificate Manager run in the same web container or application server instance.</w:t>
                  </w:r>
                  <w:r>
                    <w:br/>
                  </w:r>
                </w:p>
              </w:tc>
            </w:tr>
          </w:tbl>
          <w:p w14:paraId="2AD23305" w14:textId="77777777" w:rsidR="00BB2D6C" w:rsidRDefault="00BB2D6C"/>
          <w:p w14:paraId="5CFC13D7" w14:textId="77777777" w:rsidR="00BB2D6C" w:rsidRDefault="001C7630">
            <w:pPr>
              <w:pStyle w:val="p3"/>
            </w:pPr>
            <w:r>
              <w:rPr>
                <w:rStyle w:val="spanUIElement1"/>
              </w:rPr>
              <w:t>Content Service Base URL</w:t>
            </w:r>
            <w:r>
              <w:t xml:space="preserve"> is the location of the Content Management Service that provides tax content to Certificate Manager. If you are doing a custom installation where you deploy </w:t>
            </w:r>
            <w:r>
              <w:rPr>
                <w:rStyle w:val="spanDocumentAndBookNames1"/>
              </w:rPr>
              <w:t>content-management-</w:t>
            </w:r>
            <w:proofErr w:type="spellStart"/>
            <w:r>
              <w:rPr>
                <w:rStyle w:val="spanDocumentAndBookNames1"/>
              </w:rPr>
              <w:t>app.war</w:t>
            </w:r>
            <w:proofErr w:type="spellEnd"/>
            <w:r>
              <w:t xml:space="preserve"> in a separate instance, insert the URL for that instance using this format:</w:t>
            </w:r>
            <w:r>
              <w:br/>
              <w:t>http://&lt;host&gt;:&lt;port&gt;/content-management-app/services/contentManagementService/</w:t>
            </w:r>
          </w:p>
        </w:tc>
      </w:tr>
      <w:tr w:rsidR="00BB2D6C" w14:paraId="6486818A" w14:textId="77777777">
        <w:tc>
          <w:tcPr>
            <w:tcW w:w="87.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8357D79" w14:textId="77777777" w:rsidR="00BB2D6C" w:rsidRDefault="001C7630">
            <w:pPr>
              <w:pStyle w:val="td2"/>
            </w:pPr>
            <w:r>
              <w:t>Content Management Password</w:t>
            </w:r>
          </w:p>
        </w:tc>
        <w:tc>
          <w:tcPr>
            <w:tcW w:w="66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71B8C36" w14:textId="77777777" w:rsidR="00BB2D6C" w:rsidRDefault="001C7630">
            <w:pPr>
              <w:pStyle w:val="p2"/>
            </w:pPr>
            <w:r>
              <w:t>This password controls access to tax content information, such as lists of states.</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8989"/>
            </w:tblGrid>
            <w:tr w:rsidR="00BB2D6C" w14:paraId="18A5BF68" w14:textId="77777777">
              <w:trPr>
                <w:cantSplit/>
                <w:trHeight w:val="480"/>
              </w:trPr>
              <w:tc>
                <w:tcPr>
                  <w:tcW w:w="0pt" w:type="dxa"/>
                  <w:tcBorders>
                    <w:start w:val="single" w:sz="18" w:space="10" w:color="FA6400"/>
                  </w:tcBorders>
                  <w:tcMar>
                    <w:top w:w="0pt" w:type="dxa"/>
                    <w:start w:w="10.50pt" w:type="dxa"/>
                    <w:bottom w:w="0pt" w:type="dxa"/>
                    <w:end w:w="0pt" w:type="dxa"/>
                  </w:tcMar>
                </w:tcPr>
                <w:p w14:paraId="36DEB3D5" w14:textId="77777777" w:rsidR="00BB2D6C" w:rsidRDefault="001C7630">
                  <w:pPr>
                    <w:pStyle w:val="p6"/>
                  </w:pPr>
                  <w:r>
                    <w:t>You do not need to change this unless you want to change the default encrypted password. To change this password, see "Changing the Content Management Password" in the Help documentation.</w:t>
                  </w:r>
                  <w:r>
                    <w:br/>
                  </w:r>
                </w:p>
              </w:tc>
            </w:tr>
          </w:tbl>
          <w:p w14:paraId="29ACC822" w14:textId="77777777" w:rsidR="00BB2D6C" w:rsidRDefault="00BB2D6C"/>
        </w:tc>
      </w:tr>
      <w:tr w:rsidR="00BB2D6C" w14:paraId="1A9473DA" w14:textId="77777777">
        <w:tc>
          <w:tcPr>
            <w:tcW w:w="87.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246606" w14:textId="77777777" w:rsidR="00BB2D6C" w:rsidRDefault="001C7630">
            <w:pPr>
              <w:pStyle w:val="td2"/>
            </w:pPr>
            <w:r>
              <w:t>Enable SOAP Logging</w:t>
            </w:r>
          </w:p>
        </w:tc>
        <w:tc>
          <w:tcPr>
            <w:tcW w:w="66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A6AB451" w14:textId="77777777" w:rsidR="00BB2D6C" w:rsidRDefault="001C7630">
            <w:pPr>
              <w:pStyle w:val="td2"/>
            </w:pPr>
            <w:r>
              <w:t>Select this option to add SOAP messages to Certificate Manager logs. Use this for troubleshooting SOAP connections to other software, such as to Determination.</w:t>
            </w:r>
          </w:p>
        </w:tc>
      </w:tr>
      <w:tr w:rsidR="00BB2D6C" w14:paraId="5409F437" w14:textId="77777777">
        <w:tc>
          <w:tcPr>
            <w:tcW w:w="87.2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C2D1F4D" w14:textId="77777777" w:rsidR="00BB2D6C" w:rsidRDefault="001C7630">
            <w:pPr>
              <w:pStyle w:val="td2"/>
            </w:pPr>
            <w:r>
              <w:t>Form Validation</w:t>
            </w:r>
          </w:p>
        </w:tc>
        <w:tc>
          <w:tcPr>
            <w:tcW w:w="661.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A16B425" w14:textId="77777777" w:rsidR="00BB2D6C" w:rsidRDefault="001C7630">
            <w:pPr>
              <w:pStyle w:val="td2"/>
            </w:pPr>
            <w:r>
              <w:t xml:space="preserve">Select </w:t>
            </w:r>
            <w:r>
              <w:rPr>
                <w:rStyle w:val="spanUIElement1"/>
              </w:rPr>
              <w:t>Enable Form Validation</w:t>
            </w:r>
            <w:r>
              <w:t xml:space="preserve"> if you want Certificate Manager to validate your entries for certificates.</w:t>
            </w:r>
          </w:p>
        </w:tc>
      </w:tr>
      <w:tr w:rsidR="00BB2D6C" w14:paraId="47C5EE31" w14:textId="77777777">
        <w:tc>
          <w:tcPr>
            <w:tcW w:w="87.25pt" w:type="dxa"/>
            <w:tcBorders>
              <w:top w:val="single" w:sz="6" w:space="0" w:color="404040"/>
              <w:end w:val="single" w:sz="6" w:space="0" w:color="404040"/>
            </w:tcBorders>
            <w:tcMar>
              <w:top w:w="5pt" w:type="dxa"/>
              <w:start w:w="3.75pt" w:type="dxa"/>
              <w:bottom w:w="5pt" w:type="dxa"/>
              <w:end w:w="3.75pt" w:type="dxa"/>
            </w:tcMar>
          </w:tcPr>
          <w:p w14:paraId="1CEAB6BA" w14:textId="77777777" w:rsidR="00BB2D6C" w:rsidRDefault="001C7630">
            <w:pPr>
              <w:pStyle w:val="td2"/>
            </w:pPr>
            <w:r>
              <w:t>Google Analytics</w:t>
            </w:r>
          </w:p>
        </w:tc>
        <w:tc>
          <w:tcPr>
            <w:tcW w:w="661.50pt" w:type="dxa"/>
            <w:tcBorders>
              <w:top w:val="single" w:sz="6" w:space="0" w:color="404040"/>
              <w:start w:val="single" w:sz="6" w:space="0" w:color="404040"/>
            </w:tcBorders>
            <w:tcMar>
              <w:top w:w="5pt" w:type="dxa"/>
              <w:start w:w="3.75pt" w:type="dxa"/>
              <w:bottom w:w="5pt" w:type="dxa"/>
              <w:end w:w="3.75pt" w:type="dxa"/>
            </w:tcMar>
          </w:tcPr>
          <w:p w14:paraId="7370C1C1" w14:textId="77777777" w:rsidR="00BB2D6C" w:rsidRDefault="001C7630">
            <w:pPr>
              <w:pStyle w:val="td2"/>
            </w:pPr>
            <w:r>
              <w:t xml:space="preserve">Select </w:t>
            </w:r>
            <w:r>
              <w:rPr>
                <w:rStyle w:val="spanUIElement1"/>
              </w:rPr>
              <w:t>Enable Google Analytics</w:t>
            </w:r>
            <w:r>
              <w:t xml:space="preserve"> to help Thomson Reuters improve your experience with Certificate Manager. Ensure that a port is open in your firewall that allows incoming and outgoing network traffic to the site </w:t>
            </w:r>
            <w:hyperlink r:id="rId66" w:history="1">
              <w:r>
                <w:rPr>
                  <w:color w:val="0099C4"/>
                  <w:u w:val="single"/>
                </w:rPr>
                <w:t>google.com/analytics</w:t>
              </w:r>
            </w:hyperlink>
            <w:r>
              <w:t>.</w:t>
            </w:r>
          </w:p>
        </w:tc>
      </w:tr>
    </w:tbl>
    <w:p w14:paraId="0F4FA8FE" w14:textId="77777777" w:rsidR="00BB2D6C" w:rsidRDefault="00BB2D6C">
      <w:pPr>
        <w:spacing w:after="16pt"/>
      </w:pPr>
    </w:p>
    <w:p w14:paraId="7E12CDEB" w14:textId="77777777" w:rsidR="00BB2D6C" w:rsidRDefault="001C7630">
      <w:pPr>
        <w:pStyle w:val="h3"/>
      </w:pPr>
      <w:bookmarkStart w:id="310" w:name="_Toc256000097"/>
      <w:bookmarkStart w:id="311" w:name="_Toc256000045"/>
      <w:bookmarkStart w:id="312" w:name="921133987"/>
      <w:r>
        <w:lastRenderedPageBreak/>
        <w:t>Email Configuration</w:t>
      </w:r>
      <w:bookmarkEnd w:id="310"/>
      <w:bookmarkEnd w:id="311"/>
    </w:p>
    <w:bookmarkEnd w:id="312"/>
    <w:p w14:paraId="3272B2AC" w14:textId="77777777" w:rsidR="00BB2D6C" w:rsidRDefault="001C7630">
      <w:pPr>
        <w:pStyle w:val="p1"/>
      </w:pPr>
      <w:r>
        <w:t xml:space="preserve">Click </w:t>
      </w:r>
      <w:r>
        <w:rPr>
          <w:rStyle w:val="spanUIElement"/>
        </w:rPr>
        <w:t>Email Configuration</w:t>
      </w:r>
      <w:r>
        <w:t xml:space="preserve"> to expand that </w:t>
      </w:r>
      <w:proofErr w:type="gramStart"/>
      <w:r>
        <w:t>section, and</w:t>
      </w:r>
      <w:proofErr w:type="gramEnd"/>
      <w:r>
        <w:t xml:space="preserve"> then complete the fields for sending notifications to your customers about their certificates.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4AA12C1A" w14:textId="77777777">
        <w:trPr>
          <w:cantSplit/>
          <w:trHeight w:val="480"/>
        </w:trPr>
        <w:tc>
          <w:tcPr>
            <w:tcW w:w="0pt" w:type="dxa"/>
            <w:tcBorders>
              <w:start w:val="single" w:sz="18" w:space="10" w:color="FA6400"/>
            </w:tcBorders>
            <w:tcMar>
              <w:top w:w="0pt" w:type="dxa"/>
              <w:start w:w="10.50pt" w:type="dxa"/>
              <w:bottom w:w="0pt" w:type="dxa"/>
              <w:end w:w="0pt" w:type="dxa"/>
            </w:tcMar>
          </w:tcPr>
          <w:p w14:paraId="753D4586" w14:textId="77777777" w:rsidR="00BB2D6C" w:rsidRDefault="001C7630">
            <w:pPr>
              <w:pStyle w:val="p4"/>
            </w:pPr>
            <w:r>
              <w:t>If you are unsure about the correct email settings, insert dummy values and skip the email test.</w:t>
            </w:r>
            <w:r>
              <w:br/>
            </w:r>
          </w:p>
        </w:tc>
      </w:tr>
    </w:tbl>
    <w:p w14:paraId="2425B631" w14:textId="77777777" w:rsidR="00BB2D6C" w:rsidRDefault="001C7630">
      <w:pPr>
        <w:pStyle w:val="li"/>
        <w:numPr>
          <w:ilvl w:val="0"/>
          <w:numId w:val="39"/>
        </w:numPr>
      </w:pPr>
      <w:r>
        <w:t>Complete each of the fields in the following table:</w:t>
      </w:r>
    </w:p>
    <w:p w14:paraId="55CB39FC"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078"/>
        <w:gridCol w:w="1326"/>
        <w:gridCol w:w="7125"/>
      </w:tblGrid>
      <w:tr w:rsidR="00BB2D6C" w14:paraId="23482E07" w14:textId="77777777">
        <w:trPr>
          <w:tblHeader/>
        </w:trPr>
        <w:tc>
          <w:tcPr>
            <w:tcW w:w="141.7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07C5D9F" w14:textId="77777777" w:rsidR="00BB2D6C" w:rsidRDefault="001C7630">
            <w:pPr>
              <w:pStyle w:val="th"/>
            </w:pPr>
            <w:r>
              <w:t>Field</w:t>
            </w:r>
          </w:p>
        </w:tc>
        <w:tc>
          <w:tcPr>
            <w:tcW w:w="89.2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E209E3C" w14:textId="77777777" w:rsidR="00BB2D6C" w:rsidRDefault="001C7630">
            <w:pPr>
              <w:pStyle w:val="th"/>
            </w:pPr>
            <w:r>
              <w:t>Required</w:t>
            </w:r>
          </w:p>
        </w:tc>
        <w:tc>
          <w:tcPr>
            <w:tcW w:w="494.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74635F33" w14:textId="77777777" w:rsidR="00BB2D6C" w:rsidRDefault="001C7630">
            <w:pPr>
              <w:pStyle w:val="th"/>
            </w:pPr>
            <w:r>
              <w:t>Description</w:t>
            </w:r>
          </w:p>
        </w:tc>
      </w:tr>
      <w:tr w:rsidR="00BB2D6C" w14:paraId="032BF691" w14:textId="77777777">
        <w:tc>
          <w:tcPr>
            <w:tcW w:w="14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31A77D2" w14:textId="77777777" w:rsidR="00BB2D6C" w:rsidRDefault="001C7630">
            <w:pPr>
              <w:pStyle w:val="td2"/>
            </w:pPr>
            <w:r>
              <w:t>Host Name</w:t>
            </w:r>
          </w:p>
        </w:tc>
        <w:tc>
          <w:tcPr>
            <w:tcW w:w="89.2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9736C62" w14:textId="77777777" w:rsidR="00BB2D6C" w:rsidRDefault="001C7630">
            <w:pPr>
              <w:pStyle w:val="td2"/>
            </w:pPr>
            <w:r>
              <w:t>Yes</w:t>
            </w:r>
          </w:p>
        </w:tc>
        <w:tc>
          <w:tcPr>
            <w:tcW w:w="49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C11D52C" w14:textId="77777777" w:rsidR="00BB2D6C" w:rsidRDefault="001C7630">
            <w:pPr>
              <w:pStyle w:val="td2"/>
            </w:pPr>
            <w:r>
              <w:t>Enter the name of the computer hosting your email server.</w:t>
            </w:r>
          </w:p>
        </w:tc>
      </w:tr>
      <w:tr w:rsidR="00BB2D6C" w14:paraId="41F21545" w14:textId="77777777">
        <w:tc>
          <w:tcPr>
            <w:tcW w:w="14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89EDCA3" w14:textId="77777777" w:rsidR="00BB2D6C" w:rsidRDefault="001C7630">
            <w:pPr>
              <w:pStyle w:val="td2"/>
            </w:pPr>
            <w:proofErr w:type="gramStart"/>
            <w:r>
              <w:t>User Name</w:t>
            </w:r>
            <w:proofErr w:type="gramEnd"/>
          </w:p>
        </w:tc>
        <w:tc>
          <w:tcPr>
            <w:tcW w:w="89.2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1832965" w14:textId="77777777" w:rsidR="00BB2D6C" w:rsidRDefault="001C7630">
            <w:pPr>
              <w:pStyle w:val="td2"/>
            </w:pPr>
            <w:r>
              <w:t>Yes</w:t>
            </w:r>
          </w:p>
        </w:tc>
        <w:tc>
          <w:tcPr>
            <w:tcW w:w="49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FD7B971" w14:textId="77777777" w:rsidR="00BB2D6C" w:rsidRDefault="001C7630">
            <w:pPr>
              <w:pStyle w:val="td2"/>
            </w:pPr>
            <w:r>
              <w:t xml:space="preserve">Enter the </w:t>
            </w:r>
            <w:proofErr w:type="gramStart"/>
            <w:r>
              <w:t>user name</w:t>
            </w:r>
            <w:proofErr w:type="gramEnd"/>
            <w:r>
              <w:t xml:space="preserve"> for the email account used to send notifications.</w:t>
            </w:r>
          </w:p>
        </w:tc>
      </w:tr>
      <w:tr w:rsidR="00BB2D6C" w14:paraId="79E3DCE8" w14:textId="77777777">
        <w:tc>
          <w:tcPr>
            <w:tcW w:w="14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F26BD39" w14:textId="77777777" w:rsidR="00BB2D6C" w:rsidRDefault="001C7630">
            <w:pPr>
              <w:pStyle w:val="td2"/>
            </w:pPr>
            <w:r>
              <w:t>Sender Name</w:t>
            </w:r>
          </w:p>
        </w:tc>
        <w:tc>
          <w:tcPr>
            <w:tcW w:w="89.2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C3626A7" w14:textId="77777777" w:rsidR="00BB2D6C" w:rsidRDefault="001C7630">
            <w:pPr>
              <w:pStyle w:val="td2"/>
            </w:pPr>
            <w:r>
              <w:t>Yes</w:t>
            </w:r>
          </w:p>
        </w:tc>
        <w:tc>
          <w:tcPr>
            <w:tcW w:w="49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4757A5C" w14:textId="77777777" w:rsidR="00BB2D6C" w:rsidRDefault="001C7630">
            <w:pPr>
              <w:pStyle w:val="td2"/>
            </w:pPr>
            <w:r>
              <w:t xml:space="preserve">Enter the name of the sender of the email notification, for example, </w:t>
            </w:r>
            <w:r>
              <w:rPr>
                <w:rStyle w:val="spanUIElement1"/>
              </w:rPr>
              <w:t>Avery Smith</w:t>
            </w:r>
            <w:r>
              <w:t>.</w:t>
            </w:r>
          </w:p>
        </w:tc>
      </w:tr>
      <w:tr w:rsidR="00BB2D6C" w14:paraId="71127E5D" w14:textId="77777777">
        <w:tc>
          <w:tcPr>
            <w:tcW w:w="14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59EA70B" w14:textId="77777777" w:rsidR="00BB2D6C" w:rsidRDefault="001C7630">
            <w:pPr>
              <w:pStyle w:val="td2"/>
            </w:pPr>
            <w:r>
              <w:t>Email Server Port</w:t>
            </w:r>
          </w:p>
        </w:tc>
        <w:tc>
          <w:tcPr>
            <w:tcW w:w="89.2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27B2717" w14:textId="77777777" w:rsidR="00BB2D6C" w:rsidRDefault="001C7630">
            <w:pPr>
              <w:pStyle w:val="td2"/>
            </w:pPr>
            <w:r>
              <w:t>Yes</w:t>
            </w:r>
          </w:p>
        </w:tc>
        <w:tc>
          <w:tcPr>
            <w:tcW w:w="49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9976BE1" w14:textId="77777777" w:rsidR="00BB2D6C" w:rsidRDefault="001C7630">
            <w:pPr>
              <w:pStyle w:val="td2"/>
            </w:pPr>
            <w:r>
              <w:t>Enter the number of the outgoing email port (SMTP).</w:t>
            </w:r>
          </w:p>
        </w:tc>
      </w:tr>
      <w:tr w:rsidR="00BB2D6C" w14:paraId="38584313" w14:textId="77777777">
        <w:tc>
          <w:tcPr>
            <w:tcW w:w="14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D8697A4" w14:textId="77777777" w:rsidR="00BB2D6C" w:rsidRDefault="001C7630">
            <w:pPr>
              <w:pStyle w:val="td2"/>
            </w:pPr>
            <w:r>
              <w:t>Password</w:t>
            </w:r>
          </w:p>
        </w:tc>
        <w:tc>
          <w:tcPr>
            <w:tcW w:w="89.2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F74511B" w14:textId="77777777" w:rsidR="00BB2D6C" w:rsidRDefault="001C7630">
            <w:pPr>
              <w:pStyle w:val="td2"/>
            </w:pPr>
            <w:r>
              <w:t>Yes</w:t>
            </w:r>
          </w:p>
        </w:tc>
        <w:tc>
          <w:tcPr>
            <w:tcW w:w="49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C58739F" w14:textId="77777777" w:rsidR="00BB2D6C" w:rsidRDefault="001C7630">
            <w:pPr>
              <w:pStyle w:val="td2"/>
            </w:pPr>
            <w:r>
              <w:t>Enter the password for the email user.</w:t>
            </w:r>
          </w:p>
        </w:tc>
      </w:tr>
      <w:tr w:rsidR="00BB2D6C" w14:paraId="6A695F84" w14:textId="77777777">
        <w:tc>
          <w:tcPr>
            <w:tcW w:w="141.75pt" w:type="dxa"/>
            <w:tcBorders>
              <w:top w:val="single" w:sz="6" w:space="0" w:color="404040"/>
              <w:end w:val="single" w:sz="6" w:space="0" w:color="404040"/>
            </w:tcBorders>
            <w:tcMar>
              <w:top w:w="5pt" w:type="dxa"/>
              <w:start w:w="3.75pt" w:type="dxa"/>
              <w:bottom w:w="5pt" w:type="dxa"/>
              <w:end w:w="3.75pt" w:type="dxa"/>
            </w:tcMar>
          </w:tcPr>
          <w:p w14:paraId="2D11FF1A" w14:textId="77777777" w:rsidR="00BB2D6C" w:rsidRDefault="001C7630">
            <w:pPr>
              <w:pStyle w:val="td2"/>
            </w:pPr>
            <w:r>
              <w:t>Sender Email Address</w:t>
            </w:r>
          </w:p>
        </w:tc>
        <w:tc>
          <w:tcPr>
            <w:tcW w:w="89.2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6746210" w14:textId="77777777" w:rsidR="00BB2D6C" w:rsidRDefault="001C7630">
            <w:pPr>
              <w:pStyle w:val="td2"/>
            </w:pPr>
            <w:r>
              <w:t>Yes</w:t>
            </w:r>
          </w:p>
        </w:tc>
        <w:tc>
          <w:tcPr>
            <w:tcW w:w="494.25pt" w:type="dxa"/>
            <w:tcBorders>
              <w:top w:val="single" w:sz="6" w:space="0" w:color="404040"/>
              <w:start w:val="single" w:sz="6" w:space="0" w:color="404040"/>
            </w:tcBorders>
            <w:tcMar>
              <w:top w:w="5pt" w:type="dxa"/>
              <w:start w:w="3.75pt" w:type="dxa"/>
              <w:bottom w:w="5pt" w:type="dxa"/>
              <w:end w:w="3.75pt" w:type="dxa"/>
            </w:tcMar>
          </w:tcPr>
          <w:p w14:paraId="59E2BC94" w14:textId="77777777" w:rsidR="00BB2D6C" w:rsidRDefault="001C7630">
            <w:pPr>
              <w:pStyle w:val="td2"/>
            </w:pPr>
            <w:r>
              <w:t xml:space="preserve">Enter the email address of the sender; for example, </w:t>
            </w:r>
            <w:r>
              <w:rPr>
                <w:rStyle w:val="spanUIElement1"/>
              </w:rPr>
              <w:t>avery@acme.com</w:t>
            </w:r>
            <w:r>
              <w:t>.</w:t>
            </w:r>
          </w:p>
        </w:tc>
      </w:tr>
    </w:tbl>
    <w:p w14:paraId="67823E6A" w14:textId="77777777" w:rsidR="00BB2D6C" w:rsidRDefault="00BB2D6C">
      <w:pPr>
        <w:spacing w:after="16pt"/>
      </w:pPr>
    </w:p>
    <w:p w14:paraId="0AA16531" w14:textId="77777777" w:rsidR="00BB2D6C" w:rsidRDefault="001C7630">
      <w:pPr>
        <w:pStyle w:val="li"/>
        <w:numPr>
          <w:ilvl w:val="0"/>
          <w:numId w:val="39"/>
        </w:numPr>
      </w:pPr>
      <w:r>
        <w:t xml:space="preserve">Click </w:t>
      </w:r>
      <w:r>
        <w:rPr>
          <w:rStyle w:val="spanUIElement"/>
        </w:rPr>
        <w:t>Test email configurations</w:t>
      </w:r>
      <w:r>
        <w:t>.</w:t>
      </w:r>
    </w:p>
    <w:p w14:paraId="6CB3C5DD" w14:textId="77777777" w:rsidR="00BB2D6C" w:rsidRDefault="001C7630">
      <w:pPr>
        <w:pStyle w:val="li"/>
        <w:numPr>
          <w:ilvl w:val="0"/>
          <w:numId w:val="39"/>
        </w:numPr>
      </w:pPr>
      <w:r>
        <w:t>To test your configuration, enter a valid email address.</w:t>
      </w:r>
    </w:p>
    <w:p w14:paraId="47BAB0E9" w14:textId="77777777" w:rsidR="00BB2D6C" w:rsidRDefault="001C7630">
      <w:pPr>
        <w:pStyle w:val="li"/>
        <w:numPr>
          <w:ilvl w:val="0"/>
          <w:numId w:val="39"/>
        </w:numPr>
      </w:pPr>
      <w:r>
        <w:t xml:space="preserve">Click </w:t>
      </w:r>
      <w:r>
        <w:rPr>
          <w:rStyle w:val="spanUIElement"/>
        </w:rPr>
        <w:t>Send</w:t>
      </w:r>
      <w:r>
        <w:t>.</w:t>
      </w:r>
    </w:p>
    <w:p w14:paraId="6021BDC6" w14:textId="77777777" w:rsidR="00BB2D6C" w:rsidRDefault="001C7630">
      <w:pPr>
        <w:pStyle w:val="li"/>
        <w:numPr>
          <w:ilvl w:val="0"/>
          <w:numId w:val="39"/>
        </w:numPr>
        <w:spacing w:after="16pt"/>
      </w:pPr>
      <w:r>
        <w:t xml:space="preserve">When you finish the email test, click </w:t>
      </w:r>
      <w:r>
        <w:rPr>
          <w:rStyle w:val="spanUIElement"/>
        </w:rPr>
        <w:t>Save System Configuration</w:t>
      </w:r>
      <w:r>
        <w:t xml:space="preserve"> in the bottom left.</w:t>
      </w:r>
    </w:p>
    <w:p w14:paraId="097A3AB0" w14:textId="77777777" w:rsidR="00BB2D6C" w:rsidRDefault="001C7630">
      <w:pPr>
        <w:pStyle w:val="h3"/>
      </w:pPr>
      <w:bookmarkStart w:id="313" w:name="_Toc256000098"/>
      <w:bookmarkStart w:id="314" w:name="_Toc256000046"/>
      <w:bookmarkStart w:id="315" w:name="-644257934"/>
      <w:r>
        <w:t>Remove the Installer</w:t>
      </w:r>
      <w:bookmarkEnd w:id="313"/>
      <w:bookmarkEnd w:id="314"/>
    </w:p>
    <w:bookmarkEnd w:id="315"/>
    <w:p w14:paraId="312A18AD" w14:textId="77777777" w:rsidR="00BB2D6C" w:rsidRDefault="001C7630">
      <w:pPr>
        <w:pStyle w:val="p1"/>
      </w:pPr>
      <w:r>
        <w:t>Return to the file system and complete the following:</w:t>
      </w:r>
    </w:p>
    <w:p w14:paraId="37017B2A" w14:textId="77777777" w:rsidR="00BB2D6C" w:rsidRDefault="001C7630">
      <w:pPr>
        <w:pStyle w:val="li"/>
        <w:numPr>
          <w:ilvl w:val="0"/>
          <w:numId w:val="40"/>
        </w:numPr>
        <w:spacing w:before="16pt"/>
      </w:pPr>
      <w:r>
        <w:t xml:space="preserve">Go to </w:t>
      </w:r>
      <w:r>
        <w:rPr>
          <w:rStyle w:val="spanDocumentAndBookNames"/>
        </w:rPr>
        <w:t>JBOSS_HOME/standalone/deployments</w:t>
      </w:r>
      <w:r>
        <w:t>.</w:t>
      </w:r>
    </w:p>
    <w:p w14:paraId="4EDEDDB0" w14:textId="77777777" w:rsidR="00BB2D6C" w:rsidRDefault="001C7630">
      <w:pPr>
        <w:pStyle w:val="li"/>
        <w:numPr>
          <w:ilvl w:val="0"/>
          <w:numId w:val="40"/>
        </w:numPr>
      </w:pPr>
      <w:r>
        <w:t>Delete the following files:</w:t>
      </w:r>
    </w:p>
    <w:p w14:paraId="56EB8433" w14:textId="77777777" w:rsidR="00BB2D6C" w:rsidRDefault="001C7630">
      <w:pPr>
        <w:pStyle w:val="li"/>
        <w:numPr>
          <w:ilvl w:val="1"/>
          <w:numId w:val="41"/>
        </w:numPr>
      </w:pPr>
      <w:r>
        <w:rPr>
          <w:rStyle w:val="spanDocumentAndBookNames"/>
        </w:rPr>
        <w:lastRenderedPageBreak/>
        <w:t>JBOSS_HOME/standalone/deployments/</w:t>
      </w:r>
      <w:proofErr w:type="spellStart"/>
      <w:r>
        <w:rPr>
          <w:rStyle w:val="spanDocumentAndBookNames"/>
        </w:rPr>
        <w:t>installer.war.deployed</w:t>
      </w:r>
      <w:proofErr w:type="spellEnd"/>
    </w:p>
    <w:p w14:paraId="243B7B82" w14:textId="77777777" w:rsidR="00BB2D6C" w:rsidRDefault="001C7630">
      <w:pPr>
        <w:pStyle w:val="li"/>
        <w:numPr>
          <w:ilvl w:val="1"/>
          <w:numId w:val="41"/>
        </w:numPr>
        <w:spacing w:after="16pt"/>
      </w:pPr>
      <w:r>
        <w:rPr>
          <w:rStyle w:val="spanDocumentAndBookNames"/>
        </w:rPr>
        <w:t>JBOSS_HOME/standalone/deployments/</w:t>
      </w:r>
      <w:proofErr w:type="spellStart"/>
      <w:r>
        <w:rPr>
          <w:rStyle w:val="spanDocumentAndBookNames"/>
        </w:rPr>
        <w:t>installer.war</w:t>
      </w:r>
      <w:proofErr w:type="spellEnd"/>
    </w:p>
    <w:p w14:paraId="18FE020C" w14:textId="77777777" w:rsidR="00BB2D6C" w:rsidRDefault="001C7630">
      <w:pPr>
        <w:pStyle w:val="h2"/>
      </w:pPr>
      <w:bookmarkStart w:id="316" w:name="_Toc256000099"/>
      <w:bookmarkStart w:id="317" w:name="_Toc256000047"/>
      <w:bookmarkStart w:id="318" w:name="1846699154"/>
      <w:r>
        <w:t>Determination</w:t>
      </w:r>
      <w:bookmarkEnd w:id="316"/>
      <w:bookmarkEnd w:id="317"/>
    </w:p>
    <w:bookmarkEnd w:id="318"/>
    <w:p w14:paraId="63A13556" w14:textId="77777777" w:rsidR="00BB2D6C" w:rsidRDefault="001C7630">
      <w:pPr>
        <w:pStyle w:val="p1"/>
      </w:pPr>
      <w:r>
        <w:t>Complete the following configurations directly in Determination. Go to your instance (http://&lt;host&gt;:&lt;port&gt;/sabrix</w:t>
      </w:r>
      <w:proofErr w:type="gramStart"/>
      <w:r>
        <w:t>), and</w:t>
      </w:r>
      <w:proofErr w:type="gramEnd"/>
      <w:r>
        <w:t xml:space="preserve"> log on as a user with administrative privileges.</w:t>
      </w:r>
    </w:p>
    <w:p w14:paraId="3A88202D" w14:textId="77777777" w:rsidR="00BB2D6C" w:rsidRDefault="001C7630">
      <w:pPr>
        <w:pStyle w:val="h3"/>
      </w:pPr>
      <w:bookmarkStart w:id="319" w:name="_Toc256000100"/>
      <w:bookmarkStart w:id="320" w:name="_Toc256000048"/>
      <w:bookmarkStart w:id="321" w:name="59083715"/>
      <w:r>
        <w:t>Determination Roles</w:t>
      </w:r>
      <w:bookmarkEnd w:id="319"/>
      <w:bookmarkEnd w:id="320"/>
    </w:p>
    <w:bookmarkEnd w:id="321"/>
    <w:p w14:paraId="13472276" w14:textId="77777777" w:rsidR="00BB2D6C" w:rsidRDefault="001C7630">
      <w:pPr>
        <w:pStyle w:val="p1"/>
      </w:pPr>
      <w:r>
        <w:t>Certificate Manager users log on using their Determination user names and passwords, but they use special roles for Certificate Manager. Complete the steps in the sections below for Certificate Manager roles.</w:t>
      </w:r>
    </w:p>
    <w:p w14:paraId="2B01C09E" w14:textId="77777777" w:rsidR="00BB2D6C" w:rsidRDefault="001C7630">
      <w:pPr>
        <w:pStyle w:val="h4"/>
      </w:pPr>
      <w:r>
        <w:t>Creating New Roles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2D93F9BD" w14:textId="77777777">
        <w:trPr>
          <w:cantSplit/>
          <w:trHeight w:val="480"/>
        </w:trPr>
        <w:tc>
          <w:tcPr>
            <w:tcW w:w="0pt" w:type="dxa"/>
            <w:tcBorders>
              <w:start w:val="single" w:sz="18" w:space="10" w:color="FA6400"/>
            </w:tcBorders>
            <w:tcMar>
              <w:top w:w="0pt" w:type="dxa"/>
              <w:start w:w="10.50pt" w:type="dxa"/>
              <w:bottom w:w="0pt" w:type="dxa"/>
              <w:end w:w="0pt" w:type="dxa"/>
            </w:tcMar>
          </w:tcPr>
          <w:p w14:paraId="7D472644" w14:textId="77777777" w:rsidR="00BB2D6C" w:rsidRDefault="001C7630">
            <w:pPr>
              <w:pStyle w:val="p4"/>
            </w:pPr>
            <w:r>
              <w:t>Skip this task if you are using Determination 5.7.0.0 or later.</w:t>
            </w:r>
            <w:r>
              <w:br/>
            </w:r>
          </w:p>
        </w:tc>
      </w:tr>
    </w:tbl>
    <w:p w14:paraId="20E08507" w14:textId="77777777" w:rsidR="00BB2D6C" w:rsidRDefault="001C7630">
      <w:pPr>
        <w:pStyle w:val="p1"/>
      </w:pPr>
      <w:proofErr w:type="gramStart"/>
      <w:r>
        <w:t>Certificate</w:t>
      </w:r>
      <w:proofErr w:type="gramEnd"/>
      <w:r>
        <w:t xml:space="preserve"> Manager requires four new Determination roles shown in the following tables. Each table indicates the name, description, application, and permissions for the role. Instructions for adding each role are below the tables.</w:t>
      </w:r>
    </w:p>
    <w:p w14:paraId="605C2E50"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986"/>
        <w:gridCol w:w="1885"/>
        <w:gridCol w:w="1886"/>
        <w:gridCol w:w="1886"/>
        <w:gridCol w:w="1886"/>
      </w:tblGrid>
      <w:tr w:rsidR="00BB2D6C" w14:paraId="2FF5560D"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4B69ABEC" w14:textId="77777777" w:rsidR="00BB2D6C" w:rsidRDefault="001C7630">
            <w:pPr>
              <w:pStyle w:val="th"/>
            </w:pPr>
            <w:r>
              <w:t>ROLE: Certificate Manager Admin</w:t>
            </w:r>
          </w:p>
        </w:tc>
      </w:tr>
      <w:tr w:rsidR="00BB2D6C" w14:paraId="1120280F"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71F2F7FA" w14:textId="77777777" w:rsidR="00BB2D6C" w:rsidRDefault="001C7630">
            <w:pPr>
              <w:pStyle w:val="th"/>
            </w:pPr>
            <w:r>
              <w:t>DESCRIPTION: Full access to the entire Certificate Manager application and required Determination web services.</w:t>
            </w:r>
          </w:p>
        </w:tc>
      </w:tr>
      <w:tr w:rsidR="00BB2D6C" w14:paraId="64BF7C2D" w14:textId="77777777">
        <w:trPr>
          <w:tblHeader/>
        </w:trPr>
        <w:tc>
          <w:tcPr>
            <w:tcW w:w="213.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19AD9334" w14:textId="77777777" w:rsidR="00BB2D6C" w:rsidRDefault="001C7630">
            <w:pPr>
              <w:pStyle w:val="th1"/>
            </w:pPr>
            <w:r>
              <w:t>Application</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2F4FDDE" w14:textId="77777777" w:rsidR="00BB2D6C" w:rsidRDefault="001C7630">
            <w:pPr>
              <w:pStyle w:val="th1"/>
            </w:pPr>
            <w:r>
              <w:t>Create</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BBC0E87" w14:textId="77777777" w:rsidR="00BB2D6C" w:rsidRDefault="001C7630">
            <w:pPr>
              <w:pStyle w:val="th1"/>
            </w:pPr>
            <w:r>
              <w:t>Modify</w:t>
            </w:r>
          </w:p>
        </w:tc>
        <w:tc>
          <w:tcPr>
            <w:tcW w:w="133.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8864BEC" w14:textId="77777777" w:rsidR="00BB2D6C" w:rsidRDefault="001C7630">
            <w:pPr>
              <w:pStyle w:val="th1"/>
            </w:pPr>
            <w:r>
              <w:t>Delete</w:t>
            </w:r>
          </w:p>
        </w:tc>
        <w:tc>
          <w:tcPr>
            <w:tcW w:w="133.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531B98BD" w14:textId="77777777" w:rsidR="00BB2D6C" w:rsidRDefault="001C7630">
            <w:pPr>
              <w:pStyle w:val="th1"/>
            </w:pPr>
            <w:r>
              <w:t>View</w:t>
            </w:r>
          </w:p>
        </w:tc>
      </w:tr>
      <w:tr w:rsidR="00BB2D6C" w14:paraId="2849098E"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10BAB4F" w14:textId="77777777" w:rsidR="00BB2D6C" w:rsidRDefault="001C7630">
            <w:pPr>
              <w:pStyle w:val="td2"/>
            </w:pPr>
            <w:r>
              <w:t>Home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7B7AAD2"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C21322D"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08EB3CC" w14:textId="77777777" w:rsidR="00BB2D6C" w:rsidRDefault="001C7630">
            <w:pPr>
              <w:pStyle w:val="td2"/>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D9495F0" w14:textId="77777777" w:rsidR="00BB2D6C" w:rsidRDefault="001C7630">
            <w:pPr>
              <w:pStyle w:val="td2"/>
            </w:pPr>
            <w:r>
              <w:t>X</w:t>
            </w:r>
          </w:p>
        </w:tc>
      </w:tr>
      <w:tr w:rsidR="00BB2D6C" w14:paraId="28B1EB60"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5005F9C" w14:textId="77777777" w:rsidR="00BB2D6C" w:rsidRDefault="001C7630">
            <w:pPr>
              <w:pStyle w:val="td2"/>
            </w:pPr>
            <w:r>
              <w:t>Display Error</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A60A10A"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80ECD67"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AEAE146" w14:textId="77777777" w:rsidR="00BB2D6C" w:rsidRDefault="001C7630">
            <w:pPr>
              <w:pStyle w:val="td2"/>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FD13A2F" w14:textId="77777777" w:rsidR="00BB2D6C" w:rsidRDefault="001C7630">
            <w:pPr>
              <w:pStyle w:val="td2"/>
            </w:pPr>
            <w:r>
              <w:t>X</w:t>
            </w:r>
          </w:p>
        </w:tc>
      </w:tr>
      <w:tr w:rsidR="00BB2D6C" w14:paraId="72E8AD4F"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C9F9498" w14:textId="77777777" w:rsidR="00BB2D6C" w:rsidRDefault="001C7630">
            <w:pPr>
              <w:pStyle w:val="td2"/>
            </w:pPr>
            <w:r>
              <w:t>Company Data</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1147971"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9839EF2"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9757AEA" w14:textId="77777777" w:rsidR="00BB2D6C" w:rsidRDefault="001C7630">
            <w:pPr>
              <w:pStyle w:val="td2"/>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AF9240B" w14:textId="77777777" w:rsidR="00BB2D6C" w:rsidRDefault="001C7630">
            <w:pPr>
              <w:pStyle w:val="td2"/>
            </w:pPr>
            <w:r>
              <w:t>X</w:t>
            </w:r>
          </w:p>
        </w:tc>
      </w:tr>
      <w:tr w:rsidR="00BB2D6C" w14:paraId="796E86CD"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34D9E84" w14:textId="77777777" w:rsidR="00BB2D6C" w:rsidRDefault="001C7630">
            <w:pPr>
              <w:pStyle w:val="td2"/>
            </w:pPr>
            <w:r>
              <w:t>Change Password</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3C720AB"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93D1D7B"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8A0DDF6" w14:textId="77777777" w:rsidR="00BB2D6C" w:rsidRDefault="001C7630">
            <w:pPr>
              <w:pStyle w:val="td2"/>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E6FFDF6" w14:textId="77777777" w:rsidR="00BB2D6C" w:rsidRDefault="001C7630">
            <w:pPr>
              <w:pStyle w:val="td2"/>
            </w:pPr>
            <w:r>
              <w:t>X</w:t>
            </w:r>
          </w:p>
        </w:tc>
      </w:tr>
      <w:tr w:rsidR="00BB2D6C" w14:paraId="6B7B206D"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0366EC5" w14:textId="77777777" w:rsidR="00BB2D6C" w:rsidRDefault="001C7630">
            <w:pPr>
              <w:pStyle w:val="td2"/>
            </w:pPr>
            <w:r>
              <w:t>Web Services</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3443EA0"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C236FC5" w14:textId="77777777" w:rsidR="00BB2D6C" w:rsidRDefault="001C7630">
            <w:pPr>
              <w:pStyle w:val="td2"/>
            </w:pPr>
            <w:r>
              <w:t> </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683A4C6" w14:textId="77777777" w:rsidR="00BB2D6C" w:rsidRDefault="001C7630">
            <w:pPr>
              <w:pStyle w:val="td2"/>
            </w:pPr>
            <w:r>
              <w:t> </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354E8FF" w14:textId="77777777" w:rsidR="00BB2D6C" w:rsidRDefault="001C7630">
            <w:pPr>
              <w:pStyle w:val="td2"/>
            </w:pPr>
            <w:r>
              <w:t>X</w:t>
            </w:r>
          </w:p>
        </w:tc>
      </w:tr>
      <w:tr w:rsidR="00BB2D6C" w14:paraId="5C98305E"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D97F2BA" w14:textId="77777777" w:rsidR="00BB2D6C" w:rsidRDefault="001C7630">
            <w:pPr>
              <w:pStyle w:val="td2"/>
            </w:pPr>
            <w:r>
              <w:t>Web Services: Company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947C786"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1BE468E"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BA59E90" w14:textId="77777777" w:rsidR="00BB2D6C" w:rsidRDefault="001C7630">
            <w:pPr>
              <w:pStyle w:val="td2"/>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BC0C025" w14:textId="77777777" w:rsidR="00BB2D6C" w:rsidRDefault="001C7630">
            <w:pPr>
              <w:pStyle w:val="td2"/>
            </w:pPr>
            <w:r>
              <w:t>X</w:t>
            </w:r>
          </w:p>
        </w:tc>
      </w:tr>
      <w:tr w:rsidR="00BB2D6C" w14:paraId="03C6860C"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58479C3" w14:textId="77777777" w:rsidR="00BB2D6C" w:rsidRDefault="001C7630">
            <w:pPr>
              <w:pStyle w:val="td2"/>
            </w:pPr>
            <w:r>
              <w:lastRenderedPageBreak/>
              <w:t>Web Services: Customer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401218"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302FDE7"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D3894B" w14:textId="77777777" w:rsidR="00BB2D6C" w:rsidRDefault="001C7630">
            <w:pPr>
              <w:pStyle w:val="td2"/>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246DE2F" w14:textId="77777777" w:rsidR="00BB2D6C" w:rsidRDefault="001C7630">
            <w:pPr>
              <w:pStyle w:val="td2"/>
            </w:pPr>
            <w:r>
              <w:t>X</w:t>
            </w:r>
          </w:p>
        </w:tc>
      </w:tr>
      <w:tr w:rsidR="00BB2D6C" w14:paraId="3E61EF0F" w14:textId="77777777">
        <w:tc>
          <w:tcPr>
            <w:tcW w:w="213.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2112D15" w14:textId="77777777" w:rsidR="00BB2D6C" w:rsidRDefault="001C7630">
            <w:pPr>
              <w:pStyle w:val="td2"/>
            </w:pPr>
            <w:r>
              <w:t>Web Services: Exemption Certificate Service</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7FB7DB6"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61264FE" w14:textId="77777777" w:rsidR="00BB2D6C" w:rsidRDefault="001C7630">
            <w:pPr>
              <w:pStyle w:val="td2"/>
            </w:pPr>
            <w:r>
              <w:t>X</w:t>
            </w:r>
          </w:p>
        </w:tc>
        <w:tc>
          <w:tcPr>
            <w:tcW w:w="133.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AB92EC1" w14:textId="77777777" w:rsidR="00BB2D6C" w:rsidRDefault="001C7630">
            <w:pPr>
              <w:pStyle w:val="td2"/>
            </w:pPr>
            <w:r>
              <w:t>X</w:t>
            </w:r>
          </w:p>
        </w:tc>
        <w:tc>
          <w:tcPr>
            <w:tcW w:w="133.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D436AB9" w14:textId="77777777" w:rsidR="00BB2D6C" w:rsidRDefault="001C7630">
            <w:pPr>
              <w:pStyle w:val="td2"/>
            </w:pPr>
            <w:r>
              <w:t>X</w:t>
            </w:r>
          </w:p>
        </w:tc>
      </w:tr>
      <w:tr w:rsidR="00BB2D6C" w14:paraId="31A4481C" w14:textId="77777777">
        <w:tc>
          <w:tcPr>
            <w:tcW w:w="213.75pt" w:type="dxa"/>
            <w:tcBorders>
              <w:top w:val="single" w:sz="6" w:space="0" w:color="404040"/>
              <w:end w:val="single" w:sz="6" w:space="0" w:color="404040"/>
            </w:tcBorders>
            <w:tcMar>
              <w:top w:w="5pt" w:type="dxa"/>
              <w:start w:w="3.75pt" w:type="dxa"/>
              <w:bottom w:w="5pt" w:type="dxa"/>
              <w:end w:w="3.75pt" w:type="dxa"/>
            </w:tcMar>
          </w:tcPr>
          <w:p w14:paraId="4E1CE099" w14:textId="77777777" w:rsidR="00BB2D6C" w:rsidRDefault="001C7630">
            <w:pPr>
              <w:pStyle w:val="td2"/>
            </w:pPr>
            <w:r>
              <w:t>Web Services: User Service</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4E138BB" w14:textId="77777777" w:rsidR="00BB2D6C" w:rsidRDefault="001C7630">
            <w:pPr>
              <w:pStyle w:val="td2"/>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F4A2E09" w14:textId="77777777" w:rsidR="00BB2D6C" w:rsidRDefault="001C7630">
            <w:pPr>
              <w:pStyle w:val="td2"/>
            </w:pPr>
            <w:r>
              <w:t>X</w:t>
            </w:r>
          </w:p>
        </w:tc>
        <w:tc>
          <w:tcPr>
            <w:tcW w:w="133.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BD4C96A" w14:textId="77777777" w:rsidR="00BB2D6C" w:rsidRDefault="001C7630">
            <w:pPr>
              <w:pStyle w:val="td2"/>
            </w:pPr>
            <w:r>
              <w:t>X</w:t>
            </w:r>
          </w:p>
        </w:tc>
        <w:tc>
          <w:tcPr>
            <w:tcW w:w="133.50pt" w:type="dxa"/>
            <w:tcBorders>
              <w:top w:val="single" w:sz="6" w:space="0" w:color="404040"/>
              <w:start w:val="single" w:sz="6" w:space="0" w:color="404040"/>
            </w:tcBorders>
            <w:tcMar>
              <w:top w:w="5pt" w:type="dxa"/>
              <w:start w:w="3.75pt" w:type="dxa"/>
              <w:bottom w:w="5pt" w:type="dxa"/>
              <w:end w:w="3.75pt" w:type="dxa"/>
            </w:tcMar>
          </w:tcPr>
          <w:p w14:paraId="1D3FBF8D" w14:textId="77777777" w:rsidR="00BB2D6C" w:rsidRDefault="001C7630">
            <w:pPr>
              <w:pStyle w:val="td2"/>
            </w:pPr>
            <w:r>
              <w:t>X</w:t>
            </w:r>
          </w:p>
        </w:tc>
      </w:tr>
    </w:tbl>
    <w:p w14:paraId="066F2361" w14:textId="77777777" w:rsidR="00BB2D6C" w:rsidRDefault="00BB2D6C">
      <w:pPr>
        <w:spacing w:after="16pt"/>
      </w:pPr>
    </w:p>
    <w:p w14:paraId="70AD0578" w14:textId="77777777" w:rsidR="00BB2D6C" w:rsidRDefault="001C7630">
      <w:pPr>
        <w:pStyle w:val="p1"/>
      </w:pPr>
      <w:r>
        <w:t> </w:t>
      </w:r>
    </w:p>
    <w:p w14:paraId="38B7C681"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361"/>
        <w:gridCol w:w="2042"/>
        <w:gridCol w:w="2042"/>
        <w:gridCol w:w="2042"/>
        <w:gridCol w:w="2042"/>
      </w:tblGrid>
      <w:tr w:rsidR="00BB2D6C" w14:paraId="2973161A" w14:textId="77777777">
        <w:trPr>
          <w:tblHeader/>
        </w:trPr>
        <w:tc>
          <w:tcPr>
            <w:tcW w:w="747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7D470AB7" w14:textId="77777777" w:rsidR="00BB2D6C" w:rsidRDefault="001C7630">
            <w:pPr>
              <w:pStyle w:val="th"/>
            </w:pPr>
            <w:r>
              <w:t>ROLE: Certificate Manager Super User</w:t>
            </w:r>
          </w:p>
        </w:tc>
      </w:tr>
      <w:tr w:rsidR="00BB2D6C" w14:paraId="57D3FA31" w14:textId="77777777">
        <w:trPr>
          <w:tblHeader/>
        </w:trPr>
        <w:tc>
          <w:tcPr>
            <w:tcW w:w="747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3F23B498" w14:textId="77777777" w:rsidR="00BB2D6C" w:rsidRDefault="001C7630">
            <w:pPr>
              <w:pStyle w:val="th"/>
            </w:pPr>
            <w:r>
              <w:t>DESCRIPTION: Full access to Certificate Manager and required Determination web services, with the exception of Certificate Manager system configuration.</w:t>
            </w:r>
          </w:p>
        </w:tc>
      </w:tr>
      <w:tr w:rsidR="00BB2D6C" w14:paraId="4FF44A5B" w14:textId="77777777">
        <w:trPr>
          <w:tblHeader/>
        </w:trPr>
        <w:tc>
          <w:tcPr>
            <w:tcW w:w="168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A3214DF" w14:textId="77777777" w:rsidR="00BB2D6C" w:rsidRDefault="001C7630">
            <w:pPr>
              <w:pStyle w:val="th1"/>
            </w:pPr>
            <w:r>
              <w:t>Application</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E579E81" w14:textId="77777777" w:rsidR="00BB2D6C" w:rsidRDefault="001C7630">
            <w:pPr>
              <w:pStyle w:val="th1"/>
            </w:pPr>
            <w:r>
              <w:t xml:space="preserve">Create </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2689F7E" w14:textId="77777777" w:rsidR="00BB2D6C" w:rsidRDefault="001C7630">
            <w:pPr>
              <w:pStyle w:val="th1"/>
            </w:pPr>
            <w:r>
              <w:t>Modify</w:t>
            </w:r>
          </w:p>
        </w:tc>
        <w:tc>
          <w:tcPr>
            <w:tcW w:w="144.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2BB7C83" w14:textId="77777777" w:rsidR="00BB2D6C" w:rsidRDefault="001C7630">
            <w:pPr>
              <w:pStyle w:val="th1"/>
            </w:pPr>
            <w:r>
              <w:t>Delete</w:t>
            </w:r>
          </w:p>
        </w:tc>
        <w:tc>
          <w:tcPr>
            <w:tcW w:w="144.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1DA4A255" w14:textId="77777777" w:rsidR="00BB2D6C" w:rsidRDefault="001C7630">
            <w:pPr>
              <w:pStyle w:val="th1"/>
            </w:pPr>
            <w:r>
              <w:t>View</w:t>
            </w:r>
          </w:p>
        </w:tc>
      </w:tr>
      <w:tr w:rsidR="00BB2D6C" w14:paraId="1C5F3B23"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9D556BA" w14:textId="77777777" w:rsidR="00BB2D6C" w:rsidRDefault="001C7630">
            <w:pPr>
              <w:pStyle w:val="td2"/>
            </w:pPr>
            <w:r>
              <w:t>Home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86D1D53"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D0AC761"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18F9FFE" w14:textId="77777777" w:rsidR="00BB2D6C" w:rsidRDefault="001C7630">
            <w:pPr>
              <w:pStyle w:val="td2"/>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DF99F40" w14:textId="77777777" w:rsidR="00BB2D6C" w:rsidRDefault="001C7630">
            <w:pPr>
              <w:pStyle w:val="td2"/>
            </w:pPr>
            <w:r>
              <w:t>X</w:t>
            </w:r>
          </w:p>
        </w:tc>
      </w:tr>
      <w:tr w:rsidR="00BB2D6C" w14:paraId="296F5FA9"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C6C5BF3" w14:textId="77777777" w:rsidR="00BB2D6C" w:rsidRDefault="001C7630">
            <w:pPr>
              <w:pStyle w:val="td2"/>
            </w:pPr>
            <w:r>
              <w:t>Display Error</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4102F87"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BFC14FF"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0BE7B5D" w14:textId="77777777" w:rsidR="00BB2D6C" w:rsidRDefault="001C7630">
            <w:pPr>
              <w:pStyle w:val="td2"/>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68F7B05" w14:textId="77777777" w:rsidR="00BB2D6C" w:rsidRDefault="001C7630">
            <w:pPr>
              <w:pStyle w:val="td2"/>
            </w:pPr>
            <w:r>
              <w:t>X</w:t>
            </w:r>
          </w:p>
        </w:tc>
      </w:tr>
      <w:tr w:rsidR="00BB2D6C" w14:paraId="5BE41012"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0B59F00" w14:textId="77777777" w:rsidR="00BB2D6C" w:rsidRDefault="001C7630">
            <w:pPr>
              <w:pStyle w:val="td2"/>
            </w:pPr>
            <w:r>
              <w:t>Company Data</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2A19D37"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D191521"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4C7E22" w14:textId="77777777" w:rsidR="00BB2D6C" w:rsidRDefault="001C7630">
            <w:pPr>
              <w:pStyle w:val="td2"/>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F8FD4D0" w14:textId="77777777" w:rsidR="00BB2D6C" w:rsidRDefault="001C7630">
            <w:pPr>
              <w:pStyle w:val="td2"/>
            </w:pPr>
            <w:r>
              <w:t>X</w:t>
            </w:r>
          </w:p>
        </w:tc>
      </w:tr>
      <w:tr w:rsidR="00BB2D6C" w14:paraId="2D75880E"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7495A94" w14:textId="77777777" w:rsidR="00BB2D6C" w:rsidRDefault="001C7630">
            <w:pPr>
              <w:pStyle w:val="td2"/>
            </w:pPr>
            <w:r>
              <w:t>Change Password</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424CA04"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266C4AA"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B934CA1" w14:textId="77777777" w:rsidR="00BB2D6C" w:rsidRDefault="001C7630">
            <w:pPr>
              <w:pStyle w:val="td2"/>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CEF900A" w14:textId="77777777" w:rsidR="00BB2D6C" w:rsidRDefault="001C7630">
            <w:pPr>
              <w:pStyle w:val="td2"/>
            </w:pPr>
            <w:r>
              <w:t>X</w:t>
            </w:r>
          </w:p>
        </w:tc>
      </w:tr>
      <w:tr w:rsidR="00BB2D6C" w14:paraId="3FB9202D"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0F15250" w14:textId="77777777" w:rsidR="00BB2D6C" w:rsidRDefault="001C7630">
            <w:pPr>
              <w:pStyle w:val="td2"/>
            </w:pPr>
            <w:r>
              <w:t>System</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4EF76A5"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1A75888"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BFC22E9" w14:textId="77777777" w:rsidR="00BB2D6C" w:rsidRDefault="001C7630">
            <w:pPr>
              <w:pStyle w:val="td2"/>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2D425C1" w14:textId="77777777" w:rsidR="00BB2D6C" w:rsidRDefault="001C7630">
            <w:pPr>
              <w:pStyle w:val="td2"/>
            </w:pPr>
            <w:r>
              <w:t>X</w:t>
            </w:r>
          </w:p>
        </w:tc>
      </w:tr>
      <w:tr w:rsidR="00BB2D6C" w14:paraId="35AF771F"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C1427A1" w14:textId="77777777" w:rsidR="00BB2D6C" w:rsidRDefault="001C7630">
            <w:pPr>
              <w:pStyle w:val="td2"/>
            </w:pPr>
            <w:r>
              <w:t>Web Services</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C4117B0"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836B0BA" w14:textId="77777777" w:rsidR="00BB2D6C" w:rsidRDefault="001C7630">
            <w:pPr>
              <w:pStyle w:val="td2"/>
            </w:pPr>
            <w:r>
              <w:t> </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52697BB" w14:textId="77777777" w:rsidR="00BB2D6C" w:rsidRDefault="001C7630">
            <w:pPr>
              <w:pStyle w:val="td2"/>
            </w:pPr>
            <w:r>
              <w:t> </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4979157" w14:textId="77777777" w:rsidR="00BB2D6C" w:rsidRDefault="001C7630">
            <w:pPr>
              <w:pStyle w:val="td2"/>
            </w:pPr>
            <w:r>
              <w:t>X</w:t>
            </w:r>
          </w:p>
        </w:tc>
      </w:tr>
      <w:tr w:rsidR="00BB2D6C" w14:paraId="73503E64"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779A2CD" w14:textId="77777777" w:rsidR="00BB2D6C" w:rsidRDefault="001C7630">
            <w:pPr>
              <w:pStyle w:val="td2"/>
            </w:pPr>
            <w:r>
              <w:t>Web Services: Company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0675157"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6A8394B"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EAABF0C" w14:textId="77777777" w:rsidR="00BB2D6C" w:rsidRDefault="001C7630">
            <w:pPr>
              <w:pStyle w:val="td2"/>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7701E8A" w14:textId="77777777" w:rsidR="00BB2D6C" w:rsidRDefault="001C7630">
            <w:pPr>
              <w:pStyle w:val="td2"/>
            </w:pPr>
            <w:r>
              <w:t>X</w:t>
            </w:r>
          </w:p>
        </w:tc>
      </w:tr>
      <w:tr w:rsidR="00BB2D6C" w14:paraId="108D4ADB"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8766D40" w14:textId="77777777" w:rsidR="00BB2D6C" w:rsidRDefault="001C7630">
            <w:pPr>
              <w:pStyle w:val="td2"/>
            </w:pPr>
            <w:r>
              <w:t>Web Services: Customer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24A11E2"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E9CD895"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22D7890" w14:textId="77777777" w:rsidR="00BB2D6C" w:rsidRDefault="001C7630">
            <w:pPr>
              <w:pStyle w:val="td2"/>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576FB24" w14:textId="77777777" w:rsidR="00BB2D6C" w:rsidRDefault="001C7630">
            <w:pPr>
              <w:pStyle w:val="td2"/>
            </w:pPr>
            <w:r>
              <w:t>X</w:t>
            </w:r>
          </w:p>
        </w:tc>
      </w:tr>
      <w:tr w:rsidR="00BB2D6C" w14:paraId="10196BEA" w14:textId="77777777">
        <w:tc>
          <w:tcPr>
            <w:tcW w:w="168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77D5E92" w14:textId="77777777" w:rsidR="00BB2D6C" w:rsidRDefault="001C7630">
            <w:pPr>
              <w:pStyle w:val="td2"/>
            </w:pPr>
            <w:r>
              <w:t>Web Services: Exemption Certificate Service</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FA1C48E"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BFE5A4C" w14:textId="77777777" w:rsidR="00BB2D6C" w:rsidRDefault="001C7630">
            <w:pPr>
              <w:pStyle w:val="td2"/>
            </w:pPr>
            <w:r>
              <w:t>X</w:t>
            </w:r>
          </w:p>
        </w:tc>
        <w:tc>
          <w:tcPr>
            <w:tcW w:w="144.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7DADFDD" w14:textId="77777777" w:rsidR="00BB2D6C" w:rsidRDefault="001C7630">
            <w:pPr>
              <w:pStyle w:val="td2"/>
            </w:pPr>
            <w:r>
              <w:t>X</w:t>
            </w:r>
          </w:p>
        </w:tc>
        <w:tc>
          <w:tcPr>
            <w:tcW w:w="14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2CAFB5A" w14:textId="77777777" w:rsidR="00BB2D6C" w:rsidRDefault="001C7630">
            <w:pPr>
              <w:pStyle w:val="td2"/>
            </w:pPr>
            <w:r>
              <w:t>X</w:t>
            </w:r>
          </w:p>
        </w:tc>
      </w:tr>
      <w:tr w:rsidR="00BB2D6C" w14:paraId="1944ADCE" w14:textId="77777777">
        <w:tc>
          <w:tcPr>
            <w:tcW w:w="168pt" w:type="dxa"/>
            <w:tcBorders>
              <w:top w:val="single" w:sz="6" w:space="0" w:color="404040"/>
              <w:end w:val="single" w:sz="6" w:space="0" w:color="404040"/>
            </w:tcBorders>
            <w:tcMar>
              <w:top w:w="5pt" w:type="dxa"/>
              <w:start w:w="3.75pt" w:type="dxa"/>
              <w:bottom w:w="5pt" w:type="dxa"/>
              <w:end w:w="3.75pt" w:type="dxa"/>
            </w:tcMar>
          </w:tcPr>
          <w:p w14:paraId="3A4D96AC" w14:textId="77777777" w:rsidR="00BB2D6C" w:rsidRDefault="001C7630">
            <w:pPr>
              <w:pStyle w:val="td2"/>
            </w:pPr>
            <w:r>
              <w:lastRenderedPageBreak/>
              <w:t>Web Services: User Service</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D9A13D5" w14:textId="77777777" w:rsidR="00BB2D6C" w:rsidRDefault="001C7630">
            <w:pPr>
              <w:pStyle w:val="td2"/>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2AF7B9EE" w14:textId="77777777" w:rsidR="00BB2D6C" w:rsidRDefault="001C7630">
            <w:pPr>
              <w:pStyle w:val="td2"/>
            </w:pPr>
            <w:r>
              <w:t>X</w:t>
            </w:r>
          </w:p>
        </w:tc>
        <w:tc>
          <w:tcPr>
            <w:tcW w:w="144.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7CA4BA58" w14:textId="77777777" w:rsidR="00BB2D6C" w:rsidRDefault="001C7630">
            <w:pPr>
              <w:pStyle w:val="td2"/>
            </w:pPr>
            <w:r>
              <w:t>X</w:t>
            </w:r>
          </w:p>
        </w:tc>
        <w:tc>
          <w:tcPr>
            <w:tcW w:w="144.75pt" w:type="dxa"/>
            <w:tcBorders>
              <w:top w:val="single" w:sz="6" w:space="0" w:color="404040"/>
              <w:start w:val="single" w:sz="6" w:space="0" w:color="404040"/>
            </w:tcBorders>
            <w:tcMar>
              <w:top w:w="5pt" w:type="dxa"/>
              <w:start w:w="3.75pt" w:type="dxa"/>
              <w:bottom w:w="5pt" w:type="dxa"/>
              <w:end w:w="3.75pt" w:type="dxa"/>
            </w:tcMar>
          </w:tcPr>
          <w:p w14:paraId="568DCED5" w14:textId="77777777" w:rsidR="00BB2D6C" w:rsidRDefault="001C7630">
            <w:pPr>
              <w:pStyle w:val="td2"/>
            </w:pPr>
            <w:r>
              <w:t>X</w:t>
            </w:r>
          </w:p>
        </w:tc>
      </w:tr>
    </w:tbl>
    <w:p w14:paraId="7ACC64F1" w14:textId="77777777" w:rsidR="00BB2D6C" w:rsidRDefault="00BB2D6C">
      <w:pPr>
        <w:spacing w:after="16pt"/>
      </w:pPr>
    </w:p>
    <w:p w14:paraId="0E4958BB" w14:textId="77777777" w:rsidR="00BB2D6C" w:rsidRDefault="001C7630">
      <w:pPr>
        <w:pStyle w:val="p1"/>
      </w:pPr>
      <w:r>
        <w:t> </w:t>
      </w:r>
    </w:p>
    <w:p w14:paraId="2EDDB60E"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741"/>
        <w:gridCol w:w="1947"/>
        <w:gridCol w:w="1947"/>
        <w:gridCol w:w="1947"/>
        <w:gridCol w:w="1947"/>
      </w:tblGrid>
      <w:tr w:rsidR="00BB2D6C" w14:paraId="6D440289"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0A9E12CD" w14:textId="77777777" w:rsidR="00BB2D6C" w:rsidRDefault="001C7630">
            <w:pPr>
              <w:pStyle w:val="th"/>
            </w:pPr>
            <w:r>
              <w:t>ROLE: Certificate Manager User</w:t>
            </w:r>
          </w:p>
        </w:tc>
      </w:tr>
      <w:tr w:rsidR="00BB2D6C" w14:paraId="6A478D72"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5222738" w14:textId="77777777" w:rsidR="00BB2D6C" w:rsidRDefault="001C7630">
            <w:pPr>
              <w:pStyle w:val="th"/>
            </w:pPr>
            <w:r>
              <w:t xml:space="preserve">DESCRIPTION: Partial access to </w:t>
            </w:r>
            <w:proofErr w:type="gramStart"/>
            <w:r>
              <w:t>Certificate</w:t>
            </w:r>
            <w:proofErr w:type="gramEnd"/>
            <w:r>
              <w:t xml:space="preserve"> Manager for adding or editing customers and certificates and for running reports.</w:t>
            </w:r>
          </w:p>
        </w:tc>
      </w:tr>
      <w:tr w:rsidR="00BB2D6C" w14:paraId="5EE8C897" w14:textId="77777777">
        <w:trPr>
          <w:tblHeader/>
        </w:trPr>
        <w:tc>
          <w:tcPr>
            <w:tcW w:w="195.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60A4327" w14:textId="77777777" w:rsidR="00BB2D6C" w:rsidRDefault="001C7630">
            <w:pPr>
              <w:pStyle w:val="th1"/>
            </w:pPr>
            <w:r>
              <w:t>Application</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2BF08DB" w14:textId="77777777" w:rsidR="00BB2D6C" w:rsidRDefault="001C7630">
            <w:pPr>
              <w:pStyle w:val="th1"/>
            </w:pPr>
            <w:r>
              <w:t>Create</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5C3A3A8" w14:textId="77777777" w:rsidR="00BB2D6C" w:rsidRDefault="001C7630">
            <w:pPr>
              <w:pStyle w:val="th1"/>
            </w:pPr>
            <w:r>
              <w:t>Modify</w:t>
            </w:r>
          </w:p>
        </w:tc>
        <w:tc>
          <w:tcPr>
            <w:tcW w:w="138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D6A45AA" w14:textId="77777777" w:rsidR="00BB2D6C" w:rsidRDefault="001C7630">
            <w:pPr>
              <w:pStyle w:val="th1"/>
            </w:pPr>
            <w:r>
              <w:t>Delete</w:t>
            </w:r>
          </w:p>
        </w:tc>
        <w:tc>
          <w:tcPr>
            <w:tcW w:w="138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00FF583D" w14:textId="77777777" w:rsidR="00BB2D6C" w:rsidRDefault="001C7630">
            <w:pPr>
              <w:pStyle w:val="th1"/>
            </w:pPr>
            <w:r>
              <w:t>View</w:t>
            </w:r>
          </w:p>
        </w:tc>
      </w:tr>
      <w:tr w:rsidR="00BB2D6C" w14:paraId="2174E81A"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3643E0C" w14:textId="77777777" w:rsidR="00BB2D6C" w:rsidRDefault="001C7630">
            <w:pPr>
              <w:pStyle w:val="td2"/>
            </w:pPr>
            <w:r>
              <w:t>Home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7AD1498"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5FBFAF0"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ED69C5B" w14:textId="77777777" w:rsidR="00BB2D6C" w:rsidRDefault="001C7630">
            <w:pPr>
              <w:pStyle w:val="td2"/>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A3940BA" w14:textId="77777777" w:rsidR="00BB2D6C" w:rsidRDefault="001C7630">
            <w:pPr>
              <w:pStyle w:val="td2"/>
            </w:pPr>
            <w:r>
              <w:t>X</w:t>
            </w:r>
          </w:p>
        </w:tc>
      </w:tr>
      <w:tr w:rsidR="00BB2D6C" w14:paraId="2AB84FD2"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CF900B1" w14:textId="77777777" w:rsidR="00BB2D6C" w:rsidRDefault="001C7630">
            <w:pPr>
              <w:pStyle w:val="td2"/>
            </w:pPr>
            <w:r>
              <w:t>Display Error</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79C5893"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3FEC3CF"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FAAD62F" w14:textId="77777777" w:rsidR="00BB2D6C" w:rsidRDefault="001C7630">
            <w:pPr>
              <w:pStyle w:val="td2"/>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7E797D4" w14:textId="77777777" w:rsidR="00BB2D6C" w:rsidRDefault="001C7630">
            <w:pPr>
              <w:pStyle w:val="td2"/>
            </w:pPr>
            <w:r>
              <w:t>X</w:t>
            </w:r>
          </w:p>
        </w:tc>
      </w:tr>
      <w:tr w:rsidR="00BB2D6C" w14:paraId="5526C7FB"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BDB00C7" w14:textId="77777777" w:rsidR="00BB2D6C" w:rsidRDefault="001C7630">
            <w:pPr>
              <w:pStyle w:val="td2"/>
            </w:pPr>
            <w:r>
              <w:t>Company Data</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BB9DC2A"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43FF320"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45EF17B" w14:textId="77777777" w:rsidR="00BB2D6C" w:rsidRDefault="001C7630">
            <w:pPr>
              <w:pStyle w:val="td2"/>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62FA3D" w14:textId="77777777" w:rsidR="00BB2D6C" w:rsidRDefault="001C7630">
            <w:pPr>
              <w:pStyle w:val="td2"/>
            </w:pPr>
            <w:r>
              <w:t>X</w:t>
            </w:r>
          </w:p>
        </w:tc>
      </w:tr>
      <w:tr w:rsidR="00BB2D6C" w14:paraId="1237719D"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BD2CF82" w14:textId="77777777" w:rsidR="00BB2D6C" w:rsidRDefault="001C7630">
            <w:pPr>
              <w:pStyle w:val="td2"/>
            </w:pPr>
            <w:r>
              <w:t>Change Password</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16F9A92"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189C5E7"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D7A1A49" w14:textId="77777777" w:rsidR="00BB2D6C" w:rsidRDefault="001C7630">
            <w:pPr>
              <w:pStyle w:val="td2"/>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04F6DE3" w14:textId="77777777" w:rsidR="00BB2D6C" w:rsidRDefault="001C7630">
            <w:pPr>
              <w:pStyle w:val="td2"/>
            </w:pPr>
            <w:r>
              <w:t>X</w:t>
            </w:r>
          </w:p>
        </w:tc>
      </w:tr>
      <w:tr w:rsidR="00BB2D6C" w14:paraId="20D65354"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0E46D5" w14:textId="77777777" w:rsidR="00BB2D6C" w:rsidRDefault="001C7630">
            <w:pPr>
              <w:pStyle w:val="td2"/>
            </w:pPr>
            <w:r>
              <w:t>Web Services</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2C05F6C"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919B0CB" w14:textId="77777777" w:rsidR="00BB2D6C" w:rsidRDefault="001C7630">
            <w:pPr>
              <w:pStyle w:val="td2"/>
            </w:pPr>
            <w:r>
              <w:t> </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9A00735" w14:textId="77777777" w:rsidR="00BB2D6C" w:rsidRDefault="001C7630">
            <w:pPr>
              <w:pStyle w:val="td2"/>
            </w:pPr>
            <w:r>
              <w:t> </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B413D37" w14:textId="77777777" w:rsidR="00BB2D6C" w:rsidRDefault="001C7630">
            <w:pPr>
              <w:pStyle w:val="td2"/>
            </w:pPr>
            <w:r>
              <w:t>X</w:t>
            </w:r>
          </w:p>
        </w:tc>
      </w:tr>
      <w:tr w:rsidR="00BB2D6C" w14:paraId="3B8962E8"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9478A04" w14:textId="77777777" w:rsidR="00BB2D6C" w:rsidRDefault="001C7630">
            <w:pPr>
              <w:pStyle w:val="td2"/>
            </w:pPr>
            <w:r>
              <w:t>Web Services: Company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86A6C1"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0B7F1C9"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BC38449" w14:textId="77777777" w:rsidR="00BB2D6C" w:rsidRDefault="001C7630">
            <w:pPr>
              <w:pStyle w:val="td2"/>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6B6BD4F" w14:textId="77777777" w:rsidR="00BB2D6C" w:rsidRDefault="001C7630">
            <w:pPr>
              <w:pStyle w:val="td2"/>
            </w:pPr>
            <w:r>
              <w:t>X</w:t>
            </w:r>
          </w:p>
        </w:tc>
      </w:tr>
      <w:tr w:rsidR="00BB2D6C" w14:paraId="2AD0BA08"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0A424A4" w14:textId="77777777" w:rsidR="00BB2D6C" w:rsidRDefault="001C7630">
            <w:pPr>
              <w:pStyle w:val="td2"/>
            </w:pPr>
            <w:r>
              <w:t>Web Services: Customer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1E708F"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ED0F4A5"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146177D" w14:textId="77777777" w:rsidR="00BB2D6C" w:rsidRDefault="001C7630">
            <w:pPr>
              <w:pStyle w:val="td2"/>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8FFDD12" w14:textId="77777777" w:rsidR="00BB2D6C" w:rsidRDefault="001C7630">
            <w:pPr>
              <w:pStyle w:val="td2"/>
            </w:pPr>
            <w:r>
              <w:t>X</w:t>
            </w:r>
          </w:p>
        </w:tc>
      </w:tr>
      <w:tr w:rsidR="00BB2D6C" w14:paraId="20AC203C" w14:textId="77777777">
        <w:tc>
          <w:tcPr>
            <w:tcW w:w="195.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47D8B1E" w14:textId="77777777" w:rsidR="00BB2D6C" w:rsidRDefault="001C7630">
            <w:pPr>
              <w:pStyle w:val="td2"/>
            </w:pPr>
            <w:r>
              <w:t>Web Services: Exemption Certificate Service</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7F4EB8F0"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A19D47D" w14:textId="77777777" w:rsidR="00BB2D6C" w:rsidRDefault="001C7630">
            <w:pPr>
              <w:pStyle w:val="td2"/>
            </w:pPr>
            <w:r>
              <w:t>X</w:t>
            </w:r>
          </w:p>
        </w:tc>
        <w:tc>
          <w:tcPr>
            <w:tcW w:w="138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BF97849" w14:textId="77777777" w:rsidR="00BB2D6C" w:rsidRDefault="001C7630">
            <w:pPr>
              <w:pStyle w:val="td2"/>
            </w:pPr>
            <w:r>
              <w:t>X</w:t>
            </w:r>
          </w:p>
        </w:tc>
        <w:tc>
          <w:tcPr>
            <w:tcW w:w="138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C8836D3" w14:textId="77777777" w:rsidR="00BB2D6C" w:rsidRDefault="001C7630">
            <w:pPr>
              <w:pStyle w:val="td2"/>
            </w:pPr>
            <w:r>
              <w:t>X</w:t>
            </w:r>
          </w:p>
        </w:tc>
      </w:tr>
      <w:tr w:rsidR="00BB2D6C" w14:paraId="46E72EA1" w14:textId="77777777">
        <w:tc>
          <w:tcPr>
            <w:tcW w:w="195.75pt" w:type="dxa"/>
            <w:tcBorders>
              <w:top w:val="single" w:sz="6" w:space="0" w:color="404040"/>
              <w:end w:val="single" w:sz="6" w:space="0" w:color="404040"/>
            </w:tcBorders>
            <w:tcMar>
              <w:top w:w="5pt" w:type="dxa"/>
              <w:start w:w="3.75pt" w:type="dxa"/>
              <w:bottom w:w="5pt" w:type="dxa"/>
              <w:end w:w="3.75pt" w:type="dxa"/>
            </w:tcMar>
          </w:tcPr>
          <w:p w14:paraId="065D60A3" w14:textId="77777777" w:rsidR="00BB2D6C" w:rsidRDefault="001C7630">
            <w:pPr>
              <w:pStyle w:val="td2"/>
            </w:pPr>
            <w:r>
              <w:t>Web Services: User Service</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7510197" w14:textId="77777777" w:rsidR="00BB2D6C" w:rsidRDefault="001C7630">
            <w:pPr>
              <w:pStyle w:val="td2"/>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09B6D66D" w14:textId="77777777" w:rsidR="00BB2D6C" w:rsidRDefault="001C7630">
            <w:pPr>
              <w:pStyle w:val="td2"/>
            </w:pPr>
            <w:r>
              <w:t>X</w:t>
            </w:r>
          </w:p>
        </w:tc>
        <w:tc>
          <w:tcPr>
            <w:tcW w:w="138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464CBB89" w14:textId="77777777" w:rsidR="00BB2D6C" w:rsidRDefault="001C7630">
            <w:pPr>
              <w:pStyle w:val="td2"/>
            </w:pPr>
            <w:r>
              <w:t>X</w:t>
            </w:r>
          </w:p>
        </w:tc>
        <w:tc>
          <w:tcPr>
            <w:tcW w:w="138pt" w:type="dxa"/>
            <w:tcBorders>
              <w:top w:val="single" w:sz="6" w:space="0" w:color="404040"/>
              <w:start w:val="single" w:sz="6" w:space="0" w:color="404040"/>
            </w:tcBorders>
            <w:tcMar>
              <w:top w:w="5pt" w:type="dxa"/>
              <w:start w:w="3.75pt" w:type="dxa"/>
              <w:bottom w:w="5pt" w:type="dxa"/>
              <w:end w:w="3.75pt" w:type="dxa"/>
            </w:tcMar>
          </w:tcPr>
          <w:p w14:paraId="08C3497E" w14:textId="77777777" w:rsidR="00BB2D6C" w:rsidRDefault="001C7630">
            <w:pPr>
              <w:pStyle w:val="td2"/>
            </w:pPr>
            <w:r>
              <w:t>X</w:t>
            </w:r>
          </w:p>
        </w:tc>
      </w:tr>
    </w:tbl>
    <w:p w14:paraId="2DF4B7BF" w14:textId="77777777" w:rsidR="00BB2D6C" w:rsidRDefault="00BB2D6C">
      <w:pPr>
        <w:spacing w:after="16pt"/>
      </w:pPr>
    </w:p>
    <w:p w14:paraId="2039EB63" w14:textId="77777777" w:rsidR="00BB2D6C" w:rsidRDefault="001C7630">
      <w:pPr>
        <w:pStyle w:val="p1"/>
      </w:pPr>
      <w:r>
        <w:t> </w:t>
      </w:r>
    </w:p>
    <w:p w14:paraId="6907F600"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98"/>
        <w:gridCol w:w="1957"/>
        <w:gridCol w:w="1958"/>
        <w:gridCol w:w="1958"/>
        <w:gridCol w:w="1958"/>
      </w:tblGrid>
      <w:tr w:rsidR="00BB2D6C" w14:paraId="3CBD58CF" w14:textId="77777777">
        <w:trPr>
          <w:tblHeader/>
        </w:trPr>
        <w:tc>
          <w:tcPr>
            <w:tcW w:w="747.75pt" w:type="dxa"/>
            <w:gridSpan w:val="5"/>
            <w:tcBorders>
              <w:bottom w:val="single" w:sz="6" w:space="0" w:color="404040"/>
              <w:end w:val="single" w:sz="6" w:space="0" w:color="404040"/>
            </w:tcBorders>
            <w:shd w:val="clear" w:color="auto" w:fill="FA6400"/>
            <w:tcMar>
              <w:top w:w="5pt" w:type="dxa"/>
              <w:start w:w="3.75pt" w:type="dxa"/>
              <w:bottom w:w="5pt" w:type="dxa"/>
              <w:end w:w="3.75pt" w:type="dxa"/>
            </w:tcMar>
          </w:tcPr>
          <w:p w14:paraId="71755150" w14:textId="77777777" w:rsidR="00BB2D6C" w:rsidRDefault="001C7630">
            <w:pPr>
              <w:pStyle w:val="th"/>
            </w:pPr>
            <w:r>
              <w:t>ROLE: Certificate Manager View Only</w:t>
            </w:r>
          </w:p>
        </w:tc>
      </w:tr>
      <w:tr w:rsidR="00BB2D6C" w14:paraId="1CAC8F7C" w14:textId="77777777">
        <w:trPr>
          <w:tblHeader/>
        </w:trPr>
        <w:tc>
          <w:tcPr>
            <w:tcW w:w="747.75pt" w:type="dxa"/>
            <w:gridSpan w:val="5"/>
            <w:tcBorders>
              <w:top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4704C2A8" w14:textId="77777777" w:rsidR="00BB2D6C" w:rsidRDefault="001C7630">
            <w:pPr>
              <w:pStyle w:val="th"/>
            </w:pPr>
            <w:r>
              <w:t>DESCRIPTION: Partial access to Certificate Manager for searching customers, contacts, or certificates; and for running reports.</w:t>
            </w:r>
          </w:p>
        </w:tc>
      </w:tr>
      <w:tr w:rsidR="00BB2D6C" w14:paraId="0A0A2C38" w14:textId="77777777">
        <w:trPr>
          <w:tblHeader/>
        </w:trPr>
        <w:tc>
          <w:tcPr>
            <w:tcW w:w="192.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23094378" w14:textId="77777777" w:rsidR="00BB2D6C" w:rsidRDefault="001C7630">
            <w:pPr>
              <w:pStyle w:val="th1"/>
            </w:pPr>
            <w:r>
              <w:t>Application</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56E07A5" w14:textId="77777777" w:rsidR="00BB2D6C" w:rsidRDefault="001C7630">
            <w:pPr>
              <w:pStyle w:val="th1"/>
            </w:pPr>
            <w:r>
              <w:t xml:space="preserve">Create </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9280F7E" w14:textId="77777777" w:rsidR="00BB2D6C" w:rsidRDefault="001C7630">
            <w:pPr>
              <w:pStyle w:val="th1"/>
            </w:pPr>
            <w:r>
              <w:t>Modify</w:t>
            </w:r>
          </w:p>
        </w:tc>
        <w:tc>
          <w:tcPr>
            <w:tcW w:w="138.75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0E74AB5" w14:textId="77777777" w:rsidR="00BB2D6C" w:rsidRDefault="001C7630">
            <w:pPr>
              <w:pStyle w:val="th1"/>
            </w:pPr>
            <w:r>
              <w:t>Delete</w:t>
            </w:r>
          </w:p>
        </w:tc>
        <w:tc>
          <w:tcPr>
            <w:tcW w:w="138.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429FE35" w14:textId="77777777" w:rsidR="00BB2D6C" w:rsidRDefault="001C7630">
            <w:pPr>
              <w:pStyle w:val="th1"/>
            </w:pPr>
            <w:r>
              <w:t>View</w:t>
            </w:r>
          </w:p>
        </w:tc>
      </w:tr>
      <w:tr w:rsidR="00BB2D6C" w14:paraId="29E82E69"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34F28A6" w14:textId="77777777" w:rsidR="00BB2D6C" w:rsidRDefault="001C7630">
            <w:pPr>
              <w:pStyle w:val="td2"/>
            </w:pPr>
            <w:r>
              <w:t>Home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ED74D02"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4B2245D"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129C712" w14:textId="77777777" w:rsidR="00BB2D6C" w:rsidRDefault="001C7630">
            <w:pPr>
              <w:pStyle w:val="td2"/>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AC6DBBA" w14:textId="77777777" w:rsidR="00BB2D6C" w:rsidRDefault="001C7630">
            <w:pPr>
              <w:pStyle w:val="td2"/>
            </w:pPr>
            <w:r>
              <w:t>X</w:t>
            </w:r>
          </w:p>
        </w:tc>
      </w:tr>
      <w:tr w:rsidR="00BB2D6C" w14:paraId="73C3F4E6"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B4942B1" w14:textId="77777777" w:rsidR="00BB2D6C" w:rsidRDefault="001C7630">
            <w:pPr>
              <w:pStyle w:val="td2"/>
            </w:pPr>
            <w:r>
              <w:t>Display Error</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906441"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262F74B"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9B5BE60" w14:textId="77777777" w:rsidR="00BB2D6C" w:rsidRDefault="001C7630">
            <w:pPr>
              <w:pStyle w:val="td2"/>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C5569AC" w14:textId="77777777" w:rsidR="00BB2D6C" w:rsidRDefault="001C7630">
            <w:pPr>
              <w:pStyle w:val="td2"/>
            </w:pPr>
            <w:r>
              <w:t>X</w:t>
            </w:r>
          </w:p>
        </w:tc>
      </w:tr>
      <w:tr w:rsidR="00BB2D6C" w14:paraId="1649BC9E"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F9720DA" w14:textId="77777777" w:rsidR="00BB2D6C" w:rsidRDefault="001C7630">
            <w:pPr>
              <w:pStyle w:val="td2"/>
            </w:pPr>
            <w:r>
              <w:t>Company Data</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3D42A6E"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D6C92A2"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9420E11" w14:textId="77777777" w:rsidR="00BB2D6C" w:rsidRDefault="001C7630">
            <w:pPr>
              <w:pStyle w:val="td2"/>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6228B61" w14:textId="77777777" w:rsidR="00BB2D6C" w:rsidRDefault="001C7630">
            <w:pPr>
              <w:pStyle w:val="td2"/>
            </w:pPr>
            <w:r>
              <w:t>X</w:t>
            </w:r>
          </w:p>
        </w:tc>
      </w:tr>
      <w:tr w:rsidR="00BB2D6C" w14:paraId="60970EF8"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5D5AB9A" w14:textId="77777777" w:rsidR="00BB2D6C" w:rsidRDefault="001C7630">
            <w:pPr>
              <w:pStyle w:val="td2"/>
            </w:pPr>
            <w:r>
              <w:t>Change Password</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1250140" w14:textId="77777777" w:rsidR="00BB2D6C" w:rsidRDefault="001C7630">
            <w:pPr>
              <w:pStyle w:val="td2"/>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3ADA09B" w14:textId="77777777" w:rsidR="00BB2D6C" w:rsidRDefault="001C7630">
            <w:pPr>
              <w:pStyle w:val="td2"/>
            </w:pPr>
            <w:r>
              <w:t>X</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6F74887" w14:textId="77777777" w:rsidR="00BB2D6C" w:rsidRDefault="001C7630">
            <w:pPr>
              <w:pStyle w:val="td2"/>
            </w:pPr>
            <w:r>
              <w:t>X</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7A6444D" w14:textId="77777777" w:rsidR="00BB2D6C" w:rsidRDefault="001C7630">
            <w:pPr>
              <w:pStyle w:val="td2"/>
            </w:pPr>
            <w:r>
              <w:t>X</w:t>
            </w:r>
          </w:p>
        </w:tc>
      </w:tr>
      <w:tr w:rsidR="00BB2D6C" w14:paraId="416CC955"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E26277F" w14:textId="77777777" w:rsidR="00BB2D6C" w:rsidRDefault="001C7630">
            <w:pPr>
              <w:pStyle w:val="td2"/>
            </w:pPr>
            <w:r>
              <w:t>Web Services</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8C60017"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EFE3ABD"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A2029F9" w14:textId="77777777" w:rsidR="00BB2D6C" w:rsidRDefault="001C7630">
            <w:pPr>
              <w:pStyle w:val="td2"/>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EF6E99B" w14:textId="77777777" w:rsidR="00BB2D6C" w:rsidRDefault="001C7630">
            <w:pPr>
              <w:pStyle w:val="td2"/>
            </w:pPr>
            <w:r>
              <w:t>X</w:t>
            </w:r>
          </w:p>
        </w:tc>
      </w:tr>
      <w:tr w:rsidR="00BB2D6C" w14:paraId="38201E52"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5749C8C" w14:textId="77777777" w:rsidR="00BB2D6C" w:rsidRDefault="001C7630">
            <w:pPr>
              <w:pStyle w:val="td2"/>
            </w:pPr>
            <w:r>
              <w:t>Web Services: Company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5A65217"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8A83524"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80B786D" w14:textId="77777777" w:rsidR="00BB2D6C" w:rsidRDefault="001C7630">
            <w:pPr>
              <w:pStyle w:val="td2"/>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B17B8F9" w14:textId="77777777" w:rsidR="00BB2D6C" w:rsidRDefault="001C7630">
            <w:pPr>
              <w:pStyle w:val="td2"/>
            </w:pPr>
            <w:r>
              <w:t>X</w:t>
            </w:r>
          </w:p>
        </w:tc>
      </w:tr>
      <w:tr w:rsidR="00BB2D6C" w14:paraId="3A9DBB6F"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337FEEA" w14:textId="77777777" w:rsidR="00BB2D6C" w:rsidRDefault="001C7630">
            <w:pPr>
              <w:pStyle w:val="td2"/>
            </w:pPr>
            <w:r>
              <w:t>Web Services: Customer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63B29A7"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6B9D2EC"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11DD66C1" w14:textId="77777777" w:rsidR="00BB2D6C" w:rsidRDefault="001C7630">
            <w:pPr>
              <w:pStyle w:val="td2"/>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5BBA45F" w14:textId="77777777" w:rsidR="00BB2D6C" w:rsidRDefault="001C7630">
            <w:pPr>
              <w:pStyle w:val="td2"/>
            </w:pPr>
            <w:r>
              <w:t>X</w:t>
            </w:r>
          </w:p>
        </w:tc>
      </w:tr>
      <w:tr w:rsidR="00BB2D6C" w14:paraId="1F453129" w14:textId="77777777">
        <w:tc>
          <w:tcPr>
            <w:tcW w:w="192.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02C72F5" w14:textId="77777777" w:rsidR="00BB2D6C" w:rsidRDefault="001C7630">
            <w:pPr>
              <w:pStyle w:val="td2"/>
            </w:pPr>
            <w:r>
              <w:t>Web Services: Exemption Certificate Service</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442EE7B"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26C3B77B" w14:textId="77777777" w:rsidR="00BB2D6C" w:rsidRDefault="001C7630">
            <w:pPr>
              <w:pStyle w:val="td2"/>
            </w:pPr>
            <w:r>
              <w:t> </w:t>
            </w:r>
          </w:p>
        </w:tc>
        <w:tc>
          <w:tcPr>
            <w:tcW w:w="138.7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D62B882" w14:textId="77777777" w:rsidR="00BB2D6C" w:rsidRDefault="001C7630">
            <w:pPr>
              <w:pStyle w:val="td2"/>
            </w:pPr>
            <w:r>
              <w:t> </w:t>
            </w:r>
          </w:p>
        </w:tc>
        <w:tc>
          <w:tcPr>
            <w:tcW w:w="138.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F4D305E" w14:textId="77777777" w:rsidR="00BB2D6C" w:rsidRDefault="001C7630">
            <w:pPr>
              <w:pStyle w:val="td2"/>
            </w:pPr>
            <w:r>
              <w:t>X</w:t>
            </w:r>
          </w:p>
        </w:tc>
      </w:tr>
      <w:tr w:rsidR="00BB2D6C" w14:paraId="02A54150" w14:textId="77777777">
        <w:tc>
          <w:tcPr>
            <w:tcW w:w="192.75pt" w:type="dxa"/>
            <w:tcBorders>
              <w:top w:val="single" w:sz="6" w:space="0" w:color="404040"/>
              <w:end w:val="single" w:sz="6" w:space="0" w:color="404040"/>
            </w:tcBorders>
            <w:tcMar>
              <w:top w:w="5pt" w:type="dxa"/>
              <w:start w:w="3.75pt" w:type="dxa"/>
              <w:bottom w:w="5pt" w:type="dxa"/>
              <w:end w:w="3.75pt" w:type="dxa"/>
            </w:tcMar>
          </w:tcPr>
          <w:p w14:paraId="3C7BAF69" w14:textId="77777777" w:rsidR="00BB2D6C" w:rsidRDefault="001C7630">
            <w:pPr>
              <w:pStyle w:val="td2"/>
            </w:pPr>
            <w:r>
              <w:t>Web Services: User Service</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70052DDA" w14:textId="77777777" w:rsidR="00BB2D6C" w:rsidRDefault="001C7630">
            <w:pPr>
              <w:pStyle w:val="td2"/>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1BCF4D1" w14:textId="77777777" w:rsidR="00BB2D6C" w:rsidRDefault="001C7630">
            <w:pPr>
              <w:pStyle w:val="td2"/>
            </w:pPr>
            <w:r>
              <w:t> </w:t>
            </w:r>
          </w:p>
        </w:tc>
        <w:tc>
          <w:tcPr>
            <w:tcW w:w="138.7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908A9B4" w14:textId="77777777" w:rsidR="00BB2D6C" w:rsidRDefault="001C7630">
            <w:pPr>
              <w:pStyle w:val="td2"/>
            </w:pPr>
            <w:r>
              <w:t> </w:t>
            </w:r>
          </w:p>
        </w:tc>
        <w:tc>
          <w:tcPr>
            <w:tcW w:w="138.75pt" w:type="dxa"/>
            <w:tcBorders>
              <w:top w:val="single" w:sz="6" w:space="0" w:color="404040"/>
              <w:start w:val="single" w:sz="6" w:space="0" w:color="404040"/>
            </w:tcBorders>
            <w:tcMar>
              <w:top w:w="5pt" w:type="dxa"/>
              <w:start w:w="3.75pt" w:type="dxa"/>
              <w:bottom w:w="5pt" w:type="dxa"/>
              <w:end w:w="3.75pt" w:type="dxa"/>
            </w:tcMar>
          </w:tcPr>
          <w:p w14:paraId="7C632592" w14:textId="77777777" w:rsidR="00BB2D6C" w:rsidRDefault="001C7630">
            <w:pPr>
              <w:pStyle w:val="td2"/>
            </w:pPr>
            <w:r>
              <w:t>X</w:t>
            </w:r>
          </w:p>
        </w:tc>
      </w:tr>
    </w:tbl>
    <w:p w14:paraId="18C74380" w14:textId="77777777" w:rsidR="00BB2D6C" w:rsidRDefault="00BB2D6C">
      <w:pPr>
        <w:spacing w:after="16pt"/>
      </w:pPr>
    </w:p>
    <w:p w14:paraId="2F754A23" w14:textId="77777777" w:rsidR="00BB2D6C" w:rsidRDefault="001C7630">
      <w:pPr>
        <w:pStyle w:val="p1"/>
      </w:pPr>
      <w:r>
        <w:t>Refer to the four tables above as you complete the following steps to add each role:</w:t>
      </w:r>
    </w:p>
    <w:p w14:paraId="41A9F9E1" w14:textId="77777777" w:rsidR="00BB2D6C" w:rsidRDefault="001C7630">
      <w:pPr>
        <w:pStyle w:val="li"/>
        <w:numPr>
          <w:ilvl w:val="0"/>
          <w:numId w:val="42"/>
        </w:numPr>
        <w:spacing w:before="16pt"/>
      </w:pPr>
      <w:r>
        <w:t xml:space="preserve">Go to </w:t>
      </w:r>
      <w:r>
        <w:rPr>
          <w:rStyle w:val="spanUIElement"/>
        </w:rPr>
        <w:t>Menu &gt; System &gt; Roles</w:t>
      </w:r>
      <w:r>
        <w:t>.</w:t>
      </w:r>
    </w:p>
    <w:p w14:paraId="30E40C6C" w14:textId="77777777" w:rsidR="00BB2D6C" w:rsidRDefault="001C7630">
      <w:pPr>
        <w:pStyle w:val="li"/>
        <w:numPr>
          <w:ilvl w:val="0"/>
          <w:numId w:val="42"/>
        </w:numPr>
      </w:pPr>
      <w:r>
        <w:t xml:space="preserve">Click </w:t>
      </w:r>
      <w:r>
        <w:rPr>
          <w:rStyle w:val="spanUIElement"/>
        </w:rPr>
        <w:t>Actions &gt; Add</w:t>
      </w:r>
      <w:r>
        <w:t>.</w:t>
      </w:r>
    </w:p>
    <w:p w14:paraId="37BD635A" w14:textId="77777777" w:rsidR="00BB2D6C" w:rsidRDefault="001C7630">
      <w:pPr>
        <w:pStyle w:val="li"/>
        <w:numPr>
          <w:ilvl w:val="0"/>
          <w:numId w:val="42"/>
        </w:numPr>
      </w:pPr>
      <w:r>
        <w:t xml:space="preserve">In </w:t>
      </w:r>
      <w:r>
        <w:rPr>
          <w:rStyle w:val="spanUIElement"/>
        </w:rPr>
        <w:t>Role</w:t>
      </w:r>
      <w:r>
        <w:t xml:space="preserve">, enter the name from the first role table above: </w:t>
      </w:r>
      <w:r>
        <w:rPr>
          <w:rStyle w:val="spanUIElement"/>
        </w:rPr>
        <w:t>Certificate Manager Admin</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4D016C4E" w14:textId="77777777">
        <w:trPr>
          <w:cantSplit/>
          <w:trHeight w:val="480"/>
        </w:trPr>
        <w:tc>
          <w:tcPr>
            <w:tcW w:w="0pt" w:type="dxa"/>
            <w:tcBorders>
              <w:start w:val="single" w:sz="18" w:space="10" w:color="FA6400"/>
            </w:tcBorders>
            <w:tcMar>
              <w:top w:w="0pt" w:type="dxa"/>
              <w:start w:w="10.50pt" w:type="dxa"/>
              <w:bottom w:w="0pt" w:type="dxa"/>
              <w:end w:w="0pt" w:type="dxa"/>
            </w:tcMar>
          </w:tcPr>
          <w:p w14:paraId="77993E8C" w14:textId="77777777" w:rsidR="00BB2D6C" w:rsidRDefault="001C7630">
            <w:pPr>
              <w:pStyle w:val="p4"/>
            </w:pPr>
            <w:r>
              <w:t>Role names are case sensitive.</w:t>
            </w:r>
            <w:r>
              <w:br/>
            </w:r>
          </w:p>
        </w:tc>
      </w:tr>
    </w:tbl>
    <w:p w14:paraId="4AA4D875" w14:textId="77777777" w:rsidR="00BB2D6C" w:rsidRDefault="001C7630">
      <w:pPr>
        <w:pStyle w:val="li"/>
        <w:numPr>
          <w:ilvl w:val="0"/>
          <w:numId w:val="42"/>
        </w:numPr>
      </w:pPr>
      <w:r>
        <w:t xml:space="preserve">In </w:t>
      </w:r>
      <w:r>
        <w:rPr>
          <w:rStyle w:val="spanUIElement"/>
        </w:rPr>
        <w:t>Description</w:t>
      </w:r>
      <w:r>
        <w:t xml:space="preserve">, enter the following from the first role table: </w:t>
      </w:r>
      <w:r>
        <w:rPr>
          <w:rStyle w:val="spanUIElement"/>
        </w:rPr>
        <w:t>Full access to Certificate Manager and required Determination web services</w:t>
      </w:r>
      <w:r>
        <w:t>.</w:t>
      </w:r>
    </w:p>
    <w:p w14:paraId="3110DE77" w14:textId="77777777" w:rsidR="00BB2D6C" w:rsidRDefault="001C7630">
      <w:pPr>
        <w:pStyle w:val="li"/>
        <w:numPr>
          <w:ilvl w:val="0"/>
          <w:numId w:val="42"/>
        </w:numPr>
      </w:pPr>
      <w:r>
        <w:t xml:space="preserve">Click </w:t>
      </w:r>
      <w:r>
        <w:rPr>
          <w:rStyle w:val="spanUIElement"/>
        </w:rPr>
        <w:t>Submit</w:t>
      </w:r>
      <w:r>
        <w:t>.</w:t>
      </w:r>
    </w:p>
    <w:p w14:paraId="6F334C86" w14:textId="77777777" w:rsidR="00BB2D6C" w:rsidRDefault="001C7630">
      <w:pPr>
        <w:pStyle w:val="li"/>
        <w:numPr>
          <w:ilvl w:val="0"/>
          <w:numId w:val="42"/>
        </w:numPr>
      </w:pPr>
      <w:r>
        <w:lastRenderedPageBreak/>
        <w:t xml:space="preserve">Select the boxes under </w:t>
      </w:r>
      <w:r>
        <w:rPr>
          <w:rStyle w:val="spanUIElement"/>
        </w:rPr>
        <w:t>Create</w:t>
      </w:r>
      <w:r>
        <w:t xml:space="preserve">, </w:t>
      </w:r>
      <w:r>
        <w:rPr>
          <w:rStyle w:val="spanUIElement"/>
        </w:rPr>
        <w:t>Modify</w:t>
      </w:r>
      <w:r>
        <w:t xml:space="preserve">, </w:t>
      </w:r>
      <w:r>
        <w:rPr>
          <w:rStyle w:val="spanUIElement"/>
        </w:rPr>
        <w:t>Delete</w:t>
      </w:r>
      <w:r>
        <w:t xml:space="preserve">, or </w:t>
      </w:r>
      <w:r>
        <w:rPr>
          <w:rStyle w:val="spanUIElement"/>
        </w:rPr>
        <w:t>View</w:t>
      </w:r>
      <w:r>
        <w:t xml:space="preserve"> according to the permissions shown in the first role table above.</w:t>
      </w:r>
    </w:p>
    <w:p w14:paraId="1E0BB3F5" w14:textId="77777777" w:rsidR="00BB2D6C" w:rsidRDefault="001C7630">
      <w:pPr>
        <w:pStyle w:val="li"/>
        <w:numPr>
          <w:ilvl w:val="0"/>
          <w:numId w:val="42"/>
        </w:numPr>
      </w:pPr>
      <w:r>
        <w:t xml:space="preserve">Click </w:t>
      </w:r>
      <w:r>
        <w:rPr>
          <w:rStyle w:val="spanUIElement"/>
        </w:rPr>
        <w:t>Submit</w:t>
      </w:r>
      <w:r>
        <w:t xml:space="preserve"> when you finish selecting permissions.</w:t>
      </w:r>
    </w:p>
    <w:p w14:paraId="42037A79" w14:textId="77777777" w:rsidR="00BB2D6C" w:rsidRDefault="001C7630">
      <w:pPr>
        <w:pStyle w:val="li"/>
        <w:numPr>
          <w:ilvl w:val="0"/>
          <w:numId w:val="42"/>
        </w:numPr>
      </w:pPr>
      <w:r>
        <w:t>Repeat steps 2 through 7 to create the three additional roles shown in the other three tables above.</w:t>
      </w:r>
    </w:p>
    <w:p w14:paraId="1A7E3DD7" w14:textId="77777777" w:rsidR="00BB2D6C" w:rsidRDefault="001C7630">
      <w:pPr>
        <w:pStyle w:val="li"/>
        <w:numPr>
          <w:ilvl w:val="0"/>
          <w:numId w:val="42"/>
        </w:numPr>
      </w:pPr>
      <w:r>
        <w:t>When you finish, confirm you have the following roles and descriptions in Determination:</w:t>
      </w:r>
    </w:p>
    <w:p w14:paraId="78171853"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057"/>
        <w:gridCol w:w="8472"/>
      </w:tblGrid>
      <w:tr w:rsidR="00BB2D6C" w14:paraId="4E6BB4A6" w14:textId="77777777">
        <w:trPr>
          <w:tblHeader/>
        </w:trPr>
        <w:tc>
          <w:tcPr>
            <w:tcW w:w="139.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290D2356" w14:textId="77777777" w:rsidR="00BB2D6C" w:rsidRDefault="001C7630">
            <w:pPr>
              <w:pStyle w:val="th"/>
            </w:pPr>
            <w:r>
              <w:t>Role</w:t>
            </w:r>
          </w:p>
        </w:tc>
        <w:tc>
          <w:tcPr>
            <w:tcW w:w="58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78116564" w14:textId="77777777" w:rsidR="00BB2D6C" w:rsidRDefault="001C7630">
            <w:pPr>
              <w:pStyle w:val="th"/>
            </w:pPr>
            <w:r>
              <w:t>Description</w:t>
            </w:r>
          </w:p>
        </w:tc>
      </w:tr>
      <w:tr w:rsidR="00BB2D6C" w14:paraId="7AD0764C" w14:textId="77777777">
        <w:tc>
          <w:tcPr>
            <w:tcW w:w="13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4FE1FF2" w14:textId="77777777" w:rsidR="00BB2D6C" w:rsidRDefault="001C7630">
            <w:pPr>
              <w:pStyle w:val="td2"/>
            </w:pPr>
            <w:r>
              <w:t>Certificate Manager Admin</w:t>
            </w:r>
          </w:p>
        </w:tc>
        <w:tc>
          <w:tcPr>
            <w:tcW w:w="58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41C4002" w14:textId="77777777" w:rsidR="00BB2D6C" w:rsidRDefault="001C7630">
            <w:pPr>
              <w:pStyle w:val="td2"/>
            </w:pPr>
            <w:r>
              <w:t>Full access to the entire Certificate Manager application and required Determination Web Services.</w:t>
            </w:r>
          </w:p>
        </w:tc>
      </w:tr>
      <w:tr w:rsidR="00BB2D6C" w14:paraId="04C698C7" w14:textId="77777777">
        <w:tc>
          <w:tcPr>
            <w:tcW w:w="13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A573F44" w14:textId="77777777" w:rsidR="00BB2D6C" w:rsidRDefault="001C7630">
            <w:pPr>
              <w:pStyle w:val="td2"/>
            </w:pPr>
            <w:r>
              <w:t>Certificate Manager Super User</w:t>
            </w:r>
          </w:p>
        </w:tc>
        <w:tc>
          <w:tcPr>
            <w:tcW w:w="58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022DEB4" w14:textId="77777777" w:rsidR="00BB2D6C" w:rsidRDefault="001C7630">
            <w:pPr>
              <w:pStyle w:val="td2"/>
            </w:pPr>
            <w:r>
              <w:t xml:space="preserve">Full access to Certificate Manager and required Determination web services, </w:t>
            </w:r>
            <w:proofErr w:type="gramStart"/>
            <w:r>
              <w:t>with the exception of</w:t>
            </w:r>
            <w:proofErr w:type="gramEnd"/>
            <w:r>
              <w:t xml:space="preserve"> Certificate Manager system configuration.</w:t>
            </w:r>
          </w:p>
        </w:tc>
      </w:tr>
      <w:tr w:rsidR="00BB2D6C" w14:paraId="18E4971F" w14:textId="77777777">
        <w:tc>
          <w:tcPr>
            <w:tcW w:w="139.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1DFC7A9" w14:textId="77777777" w:rsidR="00BB2D6C" w:rsidRDefault="001C7630">
            <w:pPr>
              <w:pStyle w:val="td2"/>
            </w:pPr>
            <w:r>
              <w:t>Certificate Manager User</w:t>
            </w:r>
          </w:p>
        </w:tc>
        <w:tc>
          <w:tcPr>
            <w:tcW w:w="58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0FB6F2C" w14:textId="77777777" w:rsidR="00BB2D6C" w:rsidRDefault="001C7630">
            <w:pPr>
              <w:pStyle w:val="td2"/>
            </w:pPr>
            <w:r>
              <w:t>Partial access to Certificate Manager for adding or editing customers and certificates, and for running reports.</w:t>
            </w:r>
          </w:p>
        </w:tc>
      </w:tr>
      <w:tr w:rsidR="00BB2D6C" w14:paraId="4E7BD008" w14:textId="77777777">
        <w:tc>
          <w:tcPr>
            <w:tcW w:w="139.50pt" w:type="dxa"/>
            <w:tcBorders>
              <w:top w:val="single" w:sz="6" w:space="0" w:color="404040"/>
              <w:end w:val="single" w:sz="6" w:space="0" w:color="404040"/>
            </w:tcBorders>
            <w:tcMar>
              <w:top w:w="5pt" w:type="dxa"/>
              <w:start w:w="3.75pt" w:type="dxa"/>
              <w:bottom w:w="5pt" w:type="dxa"/>
              <w:end w:w="3.75pt" w:type="dxa"/>
            </w:tcMar>
          </w:tcPr>
          <w:p w14:paraId="14863337" w14:textId="77777777" w:rsidR="00BB2D6C" w:rsidRDefault="001C7630">
            <w:pPr>
              <w:pStyle w:val="td2"/>
            </w:pPr>
            <w:r>
              <w:t>Certificate Manager View Only</w:t>
            </w:r>
          </w:p>
        </w:tc>
        <w:tc>
          <w:tcPr>
            <w:tcW w:w="585pt" w:type="dxa"/>
            <w:tcBorders>
              <w:top w:val="single" w:sz="6" w:space="0" w:color="404040"/>
              <w:start w:val="single" w:sz="6" w:space="0" w:color="404040"/>
            </w:tcBorders>
            <w:tcMar>
              <w:top w:w="5pt" w:type="dxa"/>
              <w:start w:w="3.75pt" w:type="dxa"/>
              <w:bottom w:w="5pt" w:type="dxa"/>
              <w:end w:w="3.75pt" w:type="dxa"/>
            </w:tcMar>
          </w:tcPr>
          <w:p w14:paraId="7B678C3C" w14:textId="77777777" w:rsidR="00BB2D6C" w:rsidRDefault="001C7630">
            <w:pPr>
              <w:pStyle w:val="td2"/>
              <w:spacing w:after="16pt"/>
            </w:pPr>
            <w:r>
              <w:t>Partial access to Certificate Manager for searching customers, contacts, or certificates, and for running reports.</w:t>
            </w:r>
          </w:p>
        </w:tc>
      </w:tr>
    </w:tbl>
    <w:p w14:paraId="7EE8B505" w14:textId="77777777" w:rsidR="00BB2D6C" w:rsidRDefault="00BB2D6C">
      <w:pPr>
        <w:spacing w:after="16pt"/>
      </w:pPr>
    </w:p>
    <w:p w14:paraId="40757328" w14:textId="77777777" w:rsidR="00BB2D6C" w:rsidRDefault="001C7630">
      <w:pPr>
        <w:pStyle w:val="h4"/>
      </w:pPr>
      <w:r>
        <w:t>Assigning the Certificate Manager Admin Role</w:t>
      </w:r>
    </w:p>
    <w:p w14:paraId="74CFA68F" w14:textId="77777777" w:rsidR="00BB2D6C" w:rsidRDefault="001C7630">
      <w:pPr>
        <w:pStyle w:val="p1"/>
      </w:pPr>
      <w:r>
        <w:t>Designate one of your Determination users as a Certificate Manager administrator to complete the remaining steps of the configuration.</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72CA871D" w14:textId="77777777">
        <w:trPr>
          <w:cantSplit/>
          <w:trHeight w:val="480"/>
        </w:trPr>
        <w:tc>
          <w:tcPr>
            <w:tcW w:w="0pt" w:type="dxa"/>
            <w:tcBorders>
              <w:start w:val="single" w:sz="18" w:space="10" w:color="FA6400"/>
            </w:tcBorders>
            <w:tcMar>
              <w:top w:w="0pt" w:type="dxa"/>
              <w:start w:w="10.50pt" w:type="dxa"/>
              <w:bottom w:w="0pt" w:type="dxa"/>
              <w:end w:w="0pt" w:type="dxa"/>
            </w:tcMar>
          </w:tcPr>
          <w:p w14:paraId="5D35C4C4" w14:textId="77777777" w:rsidR="00BB2D6C" w:rsidRDefault="001C7630">
            <w:pPr>
              <w:pStyle w:val="p4"/>
            </w:pPr>
            <w:r>
              <w:t>Later, after you complete these initial configurations, you can grant Certificate Manager roles to additional Determination users.</w:t>
            </w:r>
            <w:r>
              <w:br/>
            </w:r>
          </w:p>
        </w:tc>
      </w:tr>
    </w:tbl>
    <w:p w14:paraId="5EAE63A9" w14:textId="77777777" w:rsidR="00BB2D6C" w:rsidRDefault="001C7630">
      <w:pPr>
        <w:pStyle w:val="li"/>
        <w:numPr>
          <w:ilvl w:val="0"/>
          <w:numId w:val="43"/>
        </w:numPr>
      </w:pPr>
      <w:r>
        <w:t xml:space="preserve">Go to </w:t>
      </w:r>
      <w:r>
        <w:rPr>
          <w:rStyle w:val="spanUIElement"/>
        </w:rPr>
        <w:t>Menu &gt; System &gt; Users</w:t>
      </w:r>
      <w:r>
        <w:t>, and then click on the user to whom you want to assign the administrative role.</w:t>
      </w:r>
    </w:p>
    <w:p w14:paraId="63323B9C" w14:textId="77777777" w:rsidR="00BB2D6C" w:rsidRDefault="001C7630">
      <w:pPr>
        <w:pStyle w:val="li"/>
        <w:numPr>
          <w:ilvl w:val="0"/>
          <w:numId w:val="43"/>
        </w:numPr>
      </w:pPr>
      <w:r>
        <w:t xml:space="preserve">Click the </w:t>
      </w:r>
      <w:r>
        <w:rPr>
          <w:rStyle w:val="spanUIElement"/>
        </w:rPr>
        <w:t>Roles</w:t>
      </w:r>
      <w:r>
        <w:t xml:space="preserve"> tab.</w:t>
      </w:r>
    </w:p>
    <w:p w14:paraId="1925BB1F" w14:textId="77777777" w:rsidR="00BB2D6C" w:rsidRDefault="001C7630">
      <w:pPr>
        <w:pStyle w:val="li"/>
        <w:numPr>
          <w:ilvl w:val="0"/>
          <w:numId w:val="43"/>
        </w:numPr>
      </w:pPr>
      <w:r>
        <w:t xml:space="preserve">Click </w:t>
      </w:r>
      <w:r>
        <w:rPr>
          <w:rStyle w:val="spanUIElement"/>
        </w:rPr>
        <w:t>Actions &gt; Attach Role</w:t>
      </w:r>
      <w:r>
        <w:t>.</w:t>
      </w:r>
    </w:p>
    <w:p w14:paraId="578859DE" w14:textId="77777777" w:rsidR="00BB2D6C" w:rsidRDefault="001C7630">
      <w:pPr>
        <w:pStyle w:val="li"/>
        <w:numPr>
          <w:ilvl w:val="0"/>
          <w:numId w:val="43"/>
        </w:numPr>
      </w:pPr>
      <w:r>
        <w:t>Complete the fields listed in the User Roles table below:</w:t>
      </w:r>
    </w:p>
    <w:p w14:paraId="24EC900A" w14:textId="77777777" w:rsidR="00BB2D6C" w:rsidRDefault="00BB2D6C">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322"/>
        <w:gridCol w:w="9207"/>
      </w:tblGrid>
      <w:tr w:rsidR="00BB2D6C" w14:paraId="3D9F824C" w14:textId="77777777">
        <w:trPr>
          <w:tblHeader/>
        </w:trPr>
        <w:tc>
          <w:tcPr>
            <w:tcW w:w="88.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225E82D0" w14:textId="77777777" w:rsidR="00BB2D6C" w:rsidRDefault="001C7630">
            <w:pPr>
              <w:pStyle w:val="th"/>
            </w:pPr>
            <w:r>
              <w:lastRenderedPageBreak/>
              <w:t>Field</w:t>
            </w:r>
          </w:p>
        </w:tc>
        <w:tc>
          <w:tcPr>
            <w:tcW w:w="636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ECD1B5D" w14:textId="77777777" w:rsidR="00BB2D6C" w:rsidRDefault="001C7630">
            <w:pPr>
              <w:pStyle w:val="th"/>
            </w:pPr>
            <w:r>
              <w:t>Description</w:t>
            </w:r>
          </w:p>
        </w:tc>
      </w:tr>
      <w:tr w:rsidR="00BB2D6C" w14:paraId="2E92DA4D" w14:textId="77777777">
        <w:tc>
          <w:tcPr>
            <w:tcW w:w="8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B566A56" w14:textId="77777777" w:rsidR="00BB2D6C" w:rsidRDefault="001C7630">
            <w:pPr>
              <w:pStyle w:val="td2"/>
            </w:pPr>
            <w:r>
              <w:t>Role</w:t>
            </w:r>
          </w:p>
        </w:tc>
        <w:tc>
          <w:tcPr>
            <w:tcW w:w="63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D3A3F15" w14:textId="77777777" w:rsidR="00BB2D6C" w:rsidRDefault="001C7630">
            <w:pPr>
              <w:pStyle w:val="td2"/>
            </w:pPr>
            <w:r>
              <w:t xml:space="preserve">Select the </w:t>
            </w:r>
            <w:proofErr w:type="gramStart"/>
            <w:r>
              <w:t>role</w:t>
            </w:r>
            <w:proofErr w:type="gramEnd"/>
            <w:r>
              <w:t xml:space="preserve"> </w:t>
            </w:r>
            <w:r>
              <w:rPr>
                <w:rStyle w:val="spanUIElement1"/>
              </w:rPr>
              <w:t>Certificate Manager Admin</w:t>
            </w:r>
            <w:r>
              <w:t>.</w:t>
            </w:r>
          </w:p>
        </w:tc>
      </w:tr>
      <w:tr w:rsidR="00BB2D6C" w14:paraId="616341D7" w14:textId="77777777">
        <w:tc>
          <w:tcPr>
            <w:tcW w:w="8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2CD955C" w14:textId="77777777" w:rsidR="00BB2D6C" w:rsidRDefault="001C7630">
            <w:pPr>
              <w:pStyle w:val="td2"/>
            </w:pPr>
            <w:r>
              <w:t>Company</w:t>
            </w:r>
          </w:p>
        </w:tc>
        <w:tc>
          <w:tcPr>
            <w:tcW w:w="63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3E7DF03" w14:textId="77777777" w:rsidR="00BB2D6C" w:rsidRDefault="001C7630">
            <w:pPr>
              <w:pStyle w:val="td2"/>
            </w:pPr>
            <w:r>
              <w:t>Select a Determination company.</w:t>
            </w:r>
          </w:p>
        </w:tc>
      </w:tr>
      <w:tr w:rsidR="00BB2D6C" w14:paraId="70AED520" w14:textId="77777777">
        <w:tc>
          <w:tcPr>
            <w:tcW w:w="8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7E1C772" w14:textId="77777777" w:rsidR="00BB2D6C" w:rsidRDefault="001C7630">
            <w:pPr>
              <w:pStyle w:val="td2"/>
            </w:pPr>
            <w:r>
              <w:t>Start Date</w:t>
            </w:r>
          </w:p>
        </w:tc>
        <w:tc>
          <w:tcPr>
            <w:tcW w:w="63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BAD414B" w14:textId="77777777" w:rsidR="00BB2D6C" w:rsidRDefault="001C7630">
            <w:pPr>
              <w:pStyle w:val="td2"/>
            </w:pPr>
            <w:r>
              <w:t>Enter the date the role becomes active. Use the format MM/DD/YYYY; for example, 01/01/2021.</w:t>
            </w:r>
          </w:p>
        </w:tc>
      </w:tr>
      <w:tr w:rsidR="00BB2D6C" w14:paraId="2AE2F966" w14:textId="77777777">
        <w:tc>
          <w:tcPr>
            <w:tcW w:w="88.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E3328A1" w14:textId="77777777" w:rsidR="00BB2D6C" w:rsidRDefault="001C7630">
            <w:pPr>
              <w:pStyle w:val="td2"/>
            </w:pPr>
            <w:r>
              <w:t>End Date</w:t>
            </w:r>
          </w:p>
        </w:tc>
        <w:tc>
          <w:tcPr>
            <w:tcW w:w="636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BAA9A02" w14:textId="77777777" w:rsidR="00BB2D6C" w:rsidRDefault="001C7630">
            <w:pPr>
              <w:pStyle w:val="td2"/>
            </w:pPr>
            <w:r>
              <w:t>Enter the date the role becomes inactive (optional). Use the format MM/DD/YYYY; for example, 12/31/2021.</w:t>
            </w:r>
          </w:p>
        </w:tc>
      </w:tr>
      <w:tr w:rsidR="00BB2D6C" w14:paraId="474EAA15" w14:textId="77777777">
        <w:tc>
          <w:tcPr>
            <w:tcW w:w="88.50pt" w:type="dxa"/>
            <w:tcBorders>
              <w:top w:val="single" w:sz="6" w:space="0" w:color="404040"/>
              <w:end w:val="single" w:sz="6" w:space="0" w:color="404040"/>
            </w:tcBorders>
            <w:tcMar>
              <w:top w:w="5pt" w:type="dxa"/>
              <w:start w:w="3.75pt" w:type="dxa"/>
              <w:bottom w:w="5pt" w:type="dxa"/>
              <w:end w:w="3.75pt" w:type="dxa"/>
            </w:tcMar>
          </w:tcPr>
          <w:p w14:paraId="60867A25" w14:textId="77777777" w:rsidR="00BB2D6C" w:rsidRDefault="001C7630">
            <w:pPr>
              <w:pStyle w:val="td2"/>
            </w:pPr>
            <w:r>
              <w:t>Is Cascading</w:t>
            </w:r>
          </w:p>
        </w:tc>
        <w:tc>
          <w:tcPr>
            <w:tcW w:w="636pt" w:type="dxa"/>
            <w:tcBorders>
              <w:top w:val="single" w:sz="6" w:space="0" w:color="404040"/>
              <w:start w:val="single" w:sz="6" w:space="0" w:color="404040"/>
            </w:tcBorders>
            <w:tcMar>
              <w:top w:w="5pt" w:type="dxa"/>
              <w:start w:w="3.75pt" w:type="dxa"/>
              <w:bottom w:w="5pt" w:type="dxa"/>
              <w:end w:w="3.75pt" w:type="dxa"/>
            </w:tcMar>
          </w:tcPr>
          <w:p w14:paraId="2208D135" w14:textId="77777777" w:rsidR="00BB2D6C" w:rsidRDefault="001C7630">
            <w:pPr>
              <w:pStyle w:val="td2"/>
            </w:pPr>
            <w:r>
              <w:t>Select if you want this user's role to apply to child companies.</w:t>
            </w:r>
          </w:p>
        </w:tc>
      </w:tr>
    </w:tbl>
    <w:p w14:paraId="2FDFBA93" w14:textId="77777777" w:rsidR="00BB2D6C" w:rsidRDefault="00BB2D6C">
      <w:pPr>
        <w:spacing w:after="16pt"/>
      </w:pPr>
    </w:p>
    <w:p w14:paraId="3505762A" w14:textId="77777777" w:rsidR="00BB2D6C" w:rsidRDefault="001C7630">
      <w:pPr>
        <w:pStyle w:val="li"/>
        <w:numPr>
          <w:ilvl w:val="0"/>
          <w:numId w:val="43"/>
        </w:numPr>
      </w:pPr>
      <w:r>
        <w:t xml:space="preserve">Click </w:t>
      </w:r>
      <w:r>
        <w:rPr>
          <w:rStyle w:val="spanUIElement"/>
        </w:rPr>
        <w:t>Submit</w:t>
      </w:r>
      <w:r>
        <w:t>.</w:t>
      </w:r>
    </w:p>
    <w:p w14:paraId="2D92FE27" w14:textId="77777777" w:rsidR="00BB2D6C" w:rsidRDefault="001C7630">
      <w:pPr>
        <w:pStyle w:val="li"/>
        <w:numPr>
          <w:ilvl w:val="0"/>
          <w:numId w:val="43"/>
        </w:numPr>
      </w:pPr>
      <w:r>
        <w:t xml:space="preserve">Remember the name of this Determination user because you will use it in </w:t>
      </w:r>
      <w:r>
        <w:rPr>
          <w:rStyle w:val="xref1"/>
        </w:rPr>
        <w:t xml:space="preserve">Additional Configurations (page </w:t>
      </w:r>
      <w:r>
        <w:fldChar w:fldCharType="begin"/>
      </w:r>
      <w:r>
        <w:instrText xml:space="preserve"> PAGEREF 2026021470 \h  \* MERGEFORMAT </w:instrText>
      </w:r>
      <w:r>
        <w:fldChar w:fldCharType="separate"/>
      </w:r>
      <w:r>
        <w:rPr>
          <w:rStyle w:val="xref1"/>
        </w:rPr>
        <w:t>55</w:t>
      </w:r>
      <w:r>
        <w:rPr>
          <w:rStyle w:val="xref1"/>
        </w:rPr>
        <w:fldChar w:fldCharType="end"/>
      </w:r>
      <w:r>
        <w:rPr>
          <w:rStyle w:val="xref1"/>
        </w:rPr>
        <w:t>)</w:t>
      </w:r>
      <w:r>
        <w:t>.</w:t>
      </w:r>
    </w:p>
    <w:p w14:paraId="7B2CF049" w14:textId="77777777" w:rsidR="00BB2D6C" w:rsidRDefault="001C7630">
      <w:pPr>
        <w:pStyle w:val="li"/>
        <w:numPr>
          <w:ilvl w:val="0"/>
          <w:numId w:val="43"/>
        </w:numPr>
        <w:spacing w:after="16pt"/>
      </w:pPr>
      <w:r>
        <w:t>Remain in Determination and continue to the next section.</w:t>
      </w:r>
    </w:p>
    <w:p w14:paraId="060B23B9" w14:textId="77777777" w:rsidR="00BB2D6C" w:rsidRDefault="001C7630">
      <w:pPr>
        <w:pStyle w:val="h3"/>
      </w:pPr>
      <w:bookmarkStart w:id="322" w:name="_Toc256000101"/>
      <w:bookmarkStart w:id="323" w:name="_Toc256000049"/>
      <w:bookmarkStart w:id="324" w:name="1712030125"/>
      <w:r>
        <w:t>Determination Configuration Parameter</w:t>
      </w:r>
      <w:bookmarkEnd w:id="322"/>
      <w:bookmarkEnd w:id="323"/>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BB2D6C" w14:paraId="0DC43EA1"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324"/>
          <w:p w14:paraId="746625C7" w14:textId="77777777" w:rsidR="00BB2D6C" w:rsidRDefault="001C7630">
            <w:pPr>
              <w:pStyle w:val="p4"/>
            </w:pPr>
            <w:r>
              <w:t>Skip this step if you are using Determination 5.</w:t>
            </w:r>
            <w:proofErr w:type="gramStart"/>
            <w:r>
              <w:t>6.x.</w:t>
            </w:r>
            <w:proofErr w:type="gramEnd"/>
            <w:r>
              <w:br/>
            </w:r>
          </w:p>
        </w:tc>
      </w:tr>
    </w:tbl>
    <w:p w14:paraId="3CA3595D" w14:textId="77777777" w:rsidR="00BB2D6C" w:rsidRDefault="001C7630">
      <w:pPr>
        <w:pStyle w:val="p1"/>
      </w:pPr>
      <w:r>
        <w:t>Determination versions 5.7.0.0 and later allow you to link directly to the Certificate Manager Login page:</w:t>
      </w:r>
    </w:p>
    <w:p w14:paraId="61A82B6F" w14:textId="77777777" w:rsidR="00BB2D6C" w:rsidRDefault="001C7630">
      <w:pPr>
        <w:pStyle w:val="li"/>
        <w:numPr>
          <w:ilvl w:val="0"/>
          <w:numId w:val="44"/>
        </w:numPr>
        <w:spacing w:before="16pt"/>
      </w:pPr>
      <w:r>
        <w:t>Log on to Determination.</w:t>
      </w:r>
    </w:p>
    <w:p w14:paraId="0B973BB0" w14:textId="77777777" w:rsidR="00BB2D6C" w:rsidRDefault="001C7630">
      <w:pPr>
        <w:pStyle w:val="li"/>
        <w:numPr>
          <w:ilvl w:val="0"/>
          <w:numId w:val="44"/>
        </w:numPr>
      </w:pPr>
      <w:r>
        <w:t xml:space="preserve">Go to </w:t>
      </w:r>
      <w:r>
        <w:rPr>
          <w:rStyle w:val="spanUIElement"/>
        </w:rPr>
        <w:t>Menu &gt; System &gt; Configuration</w:t>
      </w:r>
      <w:r>
        <w:t>.</w:t>
      </w:r>
    </w:p>
    <w:p w14:paraId="43D973CD" w14:textId="77777777" w:rsidR="00BB2D6C" w:rsidRDefault="001C7630">
      <w:pPr>
        <w:pStyle w:val="li"/>
        <w:numPr>
          <w:ilvl w:val="0"/>
          <w:numId w:val="44"/>
        </w:numPr>
      </w:pPr>
      <w:r>
        <w:t xml:space="preserve">Click </w:t>
      </w:r>
      <w:r>
        <w:rPr>
          <w:rStyle w:val="spanUIElement"/>
        </w:rPr>
        <w:t>Actions &gt; Add</w:t>
      </w:r>
      <w:r>
        <w:t>.</w:t>
      </w:r>
    </w:p>
    <w:p w14:paraId="083C6767" w14:textId="77777777" w:rsidR="00BB2D6C" w:rsidRDefault="001C7630">
      <w:pPr>
        <w:pStyle w:val="li"/>
        <w:numPr>
          <w:ilvl w:val="0"/>
          <w:numId w:val="44"/>
        </w:numPr>
      </w:pPr>
      <w:r>
        <w:t xml:space="preserve">Insert the following in the </w:t>
      </w:r>
      <w:r>
        <w:rPr>
          <w:rStyle w:val="spanUIElement"/>
        </w:rPr>
        <w:t>Name</w:t>
      </w:r>
      <w:r>
        <w:t xml:space="preserve"> column: </w:t>
      </w:r>
      <w:r>
        <w:rPr>
          <w:rStyle w:val="spanUIElement"/>
        </w:rPr>
        <w:t>CERTIFICATE_MANAGER_URL</w:t>
      </w:r>
      <w:r>
        <w:t>.</w:t>
      </w:r>
    </w:p>
    <w:p w14:paraId="10578B6D" w14:textId="77777777" w:rsidR="00BB2D6C" w:rsidRDefault="001C7630">
      <w:pPr>
        <w:pStyle w:val="li"/>
        <w:numPr>
          <w:ilvl w:val="0"/>
          <w:numId w:val="44"/>
        </w:numPr>
      </w:pPr>
      <w:r>
        <w:t xml:space="preserve">Insert the Certificate Manager URL in the </w:t>
      </w:r>
      <w:r>
        <w:rPr>
          <w:rStyle w:val="spanUIElement"/>
        </w:rPr>
        <w:t>Value</w:t>
      </w:r>
      <w:r>
        <w:t xml:space="preserve"> column (for example, http://&lt;host&gt;:&lt;port&gt;/tax-certificate-manager-app).</w:t>
      </w:r>
    </w:p>
    <w:p w14:paraId="098C8022" w14:textId="77777777" w:rsidR="00BB2D6C" w:rsidRDefault="001C7630">
      <w:pPr>
        <w:pStyle w:val="li"/>
        <w:numPr>
          <w:ilvl w:val="0"/>
          <w:numId w:val="44"/>
        </w:numPr>
        <w:spacing w:after="16pt"/>
      </w:pPr>
      <w:r>
        <w:t xml:space="preserve">Click </w:t>
      </w:r>
      <w:r>
        <w:rPr>
          <w:rStyle w:val="spanUIElement"/>
        </w:rPr>
        <w:t>Submit</w:t>
      </w:r>
      <w:r>
        <w:t>.</w:t>
      </w:r>
    </w:p>
    <w:p w14:paraId="6E1C6048" w14:textId="77777777" w:rsidR="00BB2D6C" w:rsidRDefault="001C7630">
      <w:pPr>
        <w:pStyle w:val="h2"/>
      </w:pPr>
      <w:bookmarkStart w:id="325" w:name="_Toc256000102"/>
      <w:bookmarkStart w:id="326" w:name="_Toc256000050"/>
      <w:bookmarkStart w:id="327" w:name="2026021470"/>
      <w:r>
        <w:lastRenderedPageBreak/>
        <w:t>Additional Configurations</w:t>
      </w:r>
      <w:bookmarkEnd w:id="325"/>
      <w:bookmarkEnd w:id="326"/>
    </w:p>
    <w:bookmarkEnd w:id="327"/>
    <w:p w14:paraId="51A69261" w14:textId="77777777" w:rsidR="00BB2D6C" w:rsidRDefault="001C7630">
      <w:pPr>
        <w:pStyle w:val="p1"/>
      </w:pPr>
      <w:r>
        <w:t>The basic installation of Certificate Manager is complete, but you need to make some additional configurations in Determination and Certificate Manager before you can use the software.</w:t>
      </w:r>
    </w:p>
    <w:p w14:paraId="7E4A868D" w14:textId="77777777" w:rsidR="00BB2D6C" w:rsidRDefault="001C7630">
      <w:pPr>
        <w:pStyle w:val="p1"/>
      </w:pPr>
      <w:r>
        <w:rPr>
          <w:rStyle w:val="spanUIElement"/>
        </w:rPr>
        <w:t>Determination</w:t>
      </w:r>
    </w:p>
    <w:p w14:paraId="0C18BDF8" w14:textId="77777777" w:rsidR="00BB2D6C" w:rsidRDefault="001C7630">
      <w:pPr>
        <w:pStyle w:val="li"/>
        <w:numPr>
          <w:ilvl w:val="0"/>
          <w:numId w:val="45"/>
        </w:numPr>
        <w:spacing w:before="16pt"/>
      </w:pPr>
      <w:proofErr w:type="gramStart"/>
      <w:r>
        <w:t>Assign</w:t>
      </w:r>
      <w:proofErr w:type="gramEnd"/>
      <w:r>
        <w:t xml:space="preserve"> Certificate Manager roles to Determination users</w:t>
      </w:r>
    </w:p>
    <w:p w14:paraId="2C3C988E" w14:textId="77777777" w:rsidR="00BB2D6C" w:rsidRDefault="001C7630">
      <w:pPr>
        <w:pStyle w:val="li"/>
        <w:numPr>
          <w:ilvl w:val="0"/>
          <w:numId w:val="45"/>
        </w:numPr>
        <w:spacing w:after="16pt"/>
      </w:pPr>
      <w:r>
        <w:t>Configure certificate settings for companies in Determination</w:t>
      </w:r>
    </w:p>
    <w:p w14:paraId="2BB541AD" w14:textId="77777777" w:rsidR="00BB2D6C" w:rsidRDefault="001C7630">
      <w:pPr>
        <w:pStyle w:val="p1"/>
      </w:pPr>
      <w:r>
        <w:rPr>
          <w:rStyle w:val="spanUIElement"/>
        </w:rPr>
        <w:t>Certificate Manager</w:t>
      </w:r>
    </w:p>
    <w:p w14:paraId="63A54544" w14:textId="77777777" w:rsidR="00BB2D6C" w:rsidRDefault="001C7630">
      <w:pPr>
        <w:pStyle w:val="li"/>
        <w:numPr>
          <w:ilvl w:val="0"/>
          <w:numId w:val="46"/>
        </w:numPr>
        <w:spacing w:before="16pt"/>
      </w:pPr>
      <w:r>
        <w:t>Import forms</w:t>
      </w:r>
    </w:p>
    <w:p w14:paraId="565F1D1D" w14:textId="77777777" w:rsidR="00BB2D6C" w:rsidRDefault="001C7630">
      <w:pPr>
        <w:pStyle w:val="li"/>
        <w:numPr>
          <w:ilvl w:val="0"/>
          <w:numId w:val="46"/>
        </w:numPr>
      </w:pPr>
      <w:r>
        <w:t>Configure custom properties</w:t>
      </w:r>
    </w:p>
    <w:p w14:paraId="19ECD274" w14:textId="77777777" w:rsidR="00BB2D6C" w:rsidRDefault="001C7630">
      <w:pPr>
        <w:pStyle w:val="li"/>
        <w:numPr>
          <w:ilvl w:val="0"/>
          <w:numId w:val="46"/>
        </w:numPr>
      </w:pPr>
      <w:r>
        <w:t>Configure default certificate status</w:t>
      </w:r>
    </w:p>
    <w:p w14:paraId="2D527BB7" w14:textId="77777777" w:rsidR="00BB2D6C" w:rsidRDefault="001C7630">
      <w:pPr>
        <w:pStyle w:val="li"/>
        <w:numPr>
          <w:ilvl w:val="0"/>
          <w:numId w:val="46"/>
        </w:numPr>
      </w:pPr>
      <w:r>
        <w:t>Configure exempt reasons</w:t>
      </w:r>
    </w:p>
    <w:p w14:paraId="5060F193" w14:textId="77777777" w:rsidR="00BB2D6C" w:rsidRDefault="001C7630">
      <w:pPr>
        <w:pStyle w:val="li"/>
        <w:numPr>
          <w:ilvl w:val="0"/>
          <w:numId w:val="46"/>
        </w:numPr>
        <w:spacing w:after="16pt"/>
      </w:pPr>
      <w:r>
        <w:t>Disable installer user</w:t>
      </w:r>
    </w:p>
    <w:p w14:paraId="322062EE" w14:textId="77777777" w:rsidR="00BB2D6C" w:rsidRDefault="001C7630">
      <w:pPr>
        <w:pStyle w:val="p1"/>
      </w:pPr>
      <w:r>
        <w:t>The instructions for these settings are in the Certificate Manager Help:</w:t>
      </w:r>
    </w:p>
    <w:p w14:paraId="1F8005BA" w14:textId="77777777" w:rsidR="00BB2D6C" w:rsidRDefault="001C7630">
      <w:pPr>
        <w:pStyle w:val="li"/>
        <w:numPr>
          <w:ilvl w:val="0"/>
          <w:numId w:val="47"/>
        </w:numPr>
        <w:spacing w:before="16pt"/>
      </w:pPr>
      <w:r>
        <w:t xml:space="preserve">Log on to Certificate Manager using the Determination user who has the role </w:t>
      </w:r>
      <w:r>
        <w:rPr>
          <w:rStyle w:val="spanUIElement"/>
        </w:rPr>
        <w:t>Certificate Manager Admin</w:t>
      </w:r>
      <w:r>
        <w:t>.</w:t>
      </w:r>
    </w:p>
    <w:p w14:paraId="0D686C11" w14:textId="77777777" w:rsidR="00BB2D6C" w:rsidRDefault="001C7630">
      <w:pPr>
        <w:pStyle w:val="li"/>
        <w:numPr>
          <w:ilvl w:val="0"/>
          <w:numId w:val="47"/>
        </w:numPr>
      </w:pPr>
      <w:r>
        <w:t xml:space="preserve">In the upper-right corner of any page, click </w:t>
      </w:r>
      <w:r>
        <w:rPr>
          <w:rStyle w:val="spanUIElement"/>
        </w:rPr>
        <w:t>Help</w:t>
      </w:r>
      <w:r>
        <w:t>.</w:t>
      </w:r>
    </w:p>
    <w:p w14:paraId="7A068431" w14:textId="77777777" w:rsidR="00BB2D6C" w:rsidRDefault="001C7630">
      <w:pPr>
        <w:pStyle w:val="li"/>
        <w:numPr>
          <w:ilvl w:val="0"/>
          <w:numId w:val="47"/>
        </w:numPr>
      </w:pPr>
      <w:r>
        <w:t>In the upper-right corner of Help, click the hamburger menu:</w:t>
      </w:r>
    </w:p>
    <w:p w14:paraId="670A3898" w14:textId="77777777" w:rsidR="00BB2D6C" w:rsidRDefault="001C7630">
      <w:pPr>
        <w:pStyle w:val="p1"/>
      </w:pPr>
      <w:r>
        <w:rPr>
          <w:noProof/>
        </w:rPr>
        <w:drawing>
          <wp:inline distT="0" distB="0" distL="114300" distR="114300" wp14:anchorId="35A1E250" wp14:editId="1E73E1FE">
            <wp:extent cx="6372225" cy="2105025"/>
            <wp:effectExtent l="0" t="0" r="0" b="0"/>
            <wp:docPr id="1027" name="Image 102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64136773" name="Image 1027"/>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0E2A1589" w14:textId="77777777" w:rsidR="00BB2D6C" w:rsidRDefault="001C7630">
      <w:pPr>
        <w:pStyle w:val="li"/>
        <w:numPr>
          <w:ilvl w:val="0"/>
          <w:numId w:val="47"/>
        </w:numPr>
      </w:pPr>
      <w:r>
        <w:t xml:space="preserve">Go to </w:t>
      </w:r>
      <w:r>
        <w:rPr>
          <w:rStyle w:val="spanUIElement"/>
        </w:rPr>
        <w:t>Introduction &gt; Initial Configurations</w:t>
      </w:r>
      <w:r>
        <w:t>.</w:t>
      </w:r>
    </w:p>
    <w:p w14:paraId="7F88D4F9" w14:textId="77777777" w:rsidR="00BB2D6C" w:rsidRDefault="001C7630">
      <w:pPr>
        <w:pStyle w:val="li"/>
        <w:numPr>
          <w:ilvl w:val="0"/>
          <w:numId w:val="47"/>
        </w:numPr>
        <w:spacing w:after="16pt"/>
      </w:pPr>
      <w:r>
        <w:lastRenderedPageBreak/>
        <w:t xml:space="preserve">Complete all the tasks in the </w:t>
      </w:r>
      <w:r>
        <w:rPr>
          <w:rStyle w:val="spanUIElement"/>
        </w:rPr>
        <w:t>Initial Configurations</w:t>
      </w:r>
      <w:r>
        <w:t xml:space="preserve"> topic.</w:t>
      </w:r>
    </w:p>
    <w:p w14:paraId="3F5F5B1B" w14:textId="77777777" w:rsidR="00BB2D6C" w:rsidRDefault="001C7630">
      <w:pPr>
        <w:pStyle w:val="h2"/>
      </w:pPr>
      <w:bookmarkStart w:id="328" w:name="_Toc256000103"/>
      <w:bookmarkStart w:id="329" w:name="_Toc256000051"/>
      <w:bookmarkStart w:id="330" w:name="-1392896444"/>
      <w:r>
        <w:t>Data File Integrator</w:t>
      </w:r>
      <w:bookmarkEnd w:id="328"/>
      <w:bookmarkEnd w:id="329"/>
    </w:p>
    <w:bookmarkEnd w:id="330"/>
    <w:p w14:paraId="4836DE05" w14:textId="77777777" w:rsidR="00BB2D6C" w:rsidRDefault="001C7630">
      <w:pPr>
        <w:pStyle w:val="p1"/>
      </w:pPr>
      <w:r>
        <w:t>If you plan to perform bulk uploads of customer and certificate data, see the overview topic about Data File Integrator in Certificate Manager Help:</w:t>
      </w:r>
    </w:p>
    <w:p w14:paraId="7BF03D08" w14:textId="77777777" w:rsidR="00BB2D6C" w:rsidRDefault="001C7630">
      <w:pPr>
        <w:pStyle w:val="li"/>
        <w:numPr>
          <w:ilvl w:val="0"/>
          <w:numId w:val="48"/>
        </w:numPr>
        <w:spacing w:before="16pt"/>
      </w:pPr>
      <w:r>
        <w:t>In the upper-right corner, click the hamburger menu:</w:t>
      </w:r>
    </w:p>
    <w:p w14:paraId="4A62463B" w14:textId="77777777" w:rsidR="00BB2D6C" w:rsidRDefault="001C7630">
      <w:pPr>
        <w:pStyle w:val="p1"/>
      </w:pPr>
      <w:r>
        <w:rPr>
          <w:noProof/>
        </w:rPr>
        <w:drawing>
          <wp:inline distT="0" distB="0" distL="114300" distR="114300" wp14:anchorId="5EB19953" wp14:editId="5E53ED00">
            <wp:extent cx="6372225" cy="2105025"/>
            <wp:effectExtent l="0" t="0" r="0" b="0"/>
            <wp:docPr id="1028" name="Image 102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88914050" name="Image 1028"/>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6372225" cy="2105025"/>
                    </a:xfrm>
                    <a:prstGeom prst="rect">
                      <a:avLst/>
                    </a:prstGeom>
                    <a:noFill/>
                    <a:ln>
                      <a:noFill/>
                    </a:ln>
                  </pic:spPr>
                </pic:pic>
              </a:graphicData>
            </a:graphic>
          </wp:inline>
        </w:drawing>
      </w:r>
    </w:p>
    <w:p w14:paraId="372D15AF" w14:textId="77777777" w:rsidR="00BB2D6C" w:rsidRDefault="001C7630">
      <w:pPr>
        <w:pStyle w:val="li"/>
        <w:numPr>
          <w:ilvl w:val="0"/>
          <w:numId w:val="48"/>
        </w:numPr>
        <w:spacing w:after="16pt"/>
      </w:pPr>
      <w:r>
        <w:t xml:space="preserve">Go to </w:t>
      </w:r>
      <w:r>
        <w:rPr>
          <w:rStyle w:val="spanUIElement"/>
        </w:rPr>
        <w:t>Supporting Software &gt; Data File Integrator</w:t>
      </w:r>
      <w:r>
        <w:t>.</w:t>
      </w:r>
    </w:p>
    <w:p w14:paraId="57A5A2A7" w14:textId="77777777" w:rsidR="00BB2D6C" w:rsidRDefault="001C7630">
      <w:pPr>
        <w:pStyle w:val="p1"/>
      </w:pPr>
      <w:r>
        <w:t xml:space="preserve">Data File Integrator installation instructions are available in the </w:t>
      </w:r>
      <w:hyperlink r:id="rId68" w:history="1">
        <w:r>
          <w:rPr>
            <w:color w:val="0099C4"/>
            <w:u w:val="single"/>
          </w:rPr>
          <w:t>Knowledge Base</w:t>
        </w:r>
      </w:hyperlink>
      <w:r>
        <w:t>.</w:t>
      </w:r>
    </w:p>
    <w:sectPr w:rsidR="00BB2D6C">
      <w:headerReference w:type="even" r:id="rId69"/>
      <w:headerReference w:type="default" r:id="rId70"/>
      <w:footerReference w:type="even" r:id="rId71"/>
      <w:footerReference w:type="default" r:id="rId72"/>
      <w:headerReference w:type="first" r:id="rId73"/>
      <w:footerReference w:type="first" r:id="rId74"/>
      <w:pgSz w:w="612pt" w:h="792pt"/>
      <w:pgMar w:top="108pt" w:right="42pt" w:bottom="81pt" w:left="42.75pt" w:header="27.75pt" w:footer="36.75pt" w:gutter="0pt"/>
      <w:cols w:space="36pt"/>
      <w:titlePg/>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612E5B68" w14:textId="77777777" w:rsidR="00631E0C" w:rsidRDefault="00631E0C">
      <w:r>
        <w:separator/>
      </w:r>
    </w:p>
  </w:endnote>
  <w:endnote w:type="continuationSeparator" w:id="0">
    <w:p w14:paraId="1BE5C4A3" w14:textId="77777777" w:rsidR="00631E0C" w:rsidRDefault="00631E0C">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Symbol">
    <w:panose1 w:val="05050102010706020507"/>
    <w:family w:val="roman"/>
    <w:pitch w:val="variable"/>
    <w:sig w:usb0="00000000" w:usb1="10000000" w:usb2="00000000" w:usb3="00000000" w:csb0="80000000" w:csb1="00000000"/>
  </w:font>
  <w:font w:name="Arial">
    <w:panose1 w:val="020B0604020202020204"/>
    <w:charset w:characterSet="iso-8859-1"/>
    <w:family w:val="swiss"/>
    <w:pitch w:val="variable"/>
    <w:sig w:usb0="E0002EFF" w:usb1="C000785B" w:usb2="00000009" w:usb3="00000000" w:csb0="000001FF" w:csb1="00000000"/>
  </w:font>
  <w:font w:name="Knowledge Regular">
    <w:altName w:val="Calibri"/>
    <w:panose1 w:val="020B0506000000020004"/>
    <w:charset w:characterSet="iso-8859-1"/>
    <w:family w:val="swiss"/>
    <w:notTrueType/>
    <w:pitch w:val="variable"/>
    <w:sig w:usb0="A00002EF" w:usb1="5000204A" w:usb2="00000000" w:usb3="00000000" w:csb0="0000009F" w:csb1="00000000"/>
  </w:font>
  <w:font w:name="Knowledge Bold">
    <w:panose1 w:val="020B0503050000020004"/>
    <w:charset w:characterSet="iso-8859-1"/>
    <w:family w:val="swiss"/>
    <w:notTrueType/>
    <w:pitch w:val="variable"/>
    <w:sig w:usb0="A00002EF" w:usb1="5000204A" w:usb2="00000000" w:usb3="00000000" w:csb0="0000009F" w:csb1="00000000"/>
  </w:font>
  <w:font w:name="Courier New">
    <w:panose1 w:val="02070309020205020404"/>
    <w:charset w:characterSet="iso-8859-1"/>
    <w:family w:val="modern"/>
    <w:pitch w:val="fixed"/>
    <w:sig w:usb0="E0002EFF" w:usb1="C0007843" w:usb2="00000009" w:usb3="00000000" w:csb0="000001FF" w:csb1="00000000"/>
  </w:font>
  <w:font w:name="Knowledge Regular Italic">
    <w:altName w:val="Arial"/>
    <w:panose1 w:val="020B0506050000090004"/>
    <w:charset w:characterSet="iso-8859-1"/>
    <w:family w:val="swiss"/>
    <w:notTrueType/>
    <w:pitch w:val="variable"/>
    <w:sig w:usb0="A00002EF" w:usb1="5000204A" w:usb2="00000000" w:usb3="00000000" w:csb0="0000009F" w:csb1="00000000"/>
  </w:font>
  <w:font w:name="Calibri">
    <w:panose1 w:val="020F0502020204030204"/>
    <w:charset w:characterSet="iso-8859-1"/>
    <w:family w:val="swiss"/>
    <w:pitch w:val="variable"/>
    <w:sig w:usb0="E4002EFF" w:usb1="C200247B" w:usb2="00000009" w:usb3="00000000" w:csb0="000001FF" w:csb1="00000000"/>
  </w:font>
  <w:font w:name="Calibri Light">
    <w:panose1 w:val="020F03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C700F87" w14:textId="77777777" w:rsidR="00BB2D6C" w:rsidRDefault="00BB2D6C"/>
</w:ftr>
</file>

<file path=word/footer1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6504479" w14:textId="77777777" w:rsidR="00BB2D6C" w:rsidRDefault="001C7630">
    <w:pPr>
      <w:pStyle w:val="pPrintFooter"/>
    </w:pPr>
    <w:r>
      <w:t xml:space="preserve">ONESOURCE Certificate Manager </w:t>
    </w:r>
  </w:p>
  <w:p w14:paraId="405F9D70" w14:textId="77777777" w:rsidR="00BB2D6C" w:rsidRDefault="001C7630">
    <w:pPr>
      <w:pStyle w:val="pPrintFooter"/>
    </w:pPr>
    <w:r>
      <w:t xml:space="preserve">Installation Guide </w:t>
    </w:r>
    <w:r>
      <w:rPr>
        <w:rStyle w:val="variable"/>
      </w:rPr>
      <w:t>V1</w:t>
    </w:r>
  </w:p>
</w:ftr>
</file>

<file path=word/footer1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18FD8D6" w14:textId="77777777" w:rsidR="00BB2D6C" w:rsidRDefault="001C7630">
    <w:pPr>
      <w:pStyle w:val="pPrintFooter"/>
      <w:jc w:val="end"/>
    </w:pPr>
    <w:r>
      <w:t xml:space="preserve">ONESOURCE Certificate Manager </w:t>
    </w:r>
  </w:p>
  <w:p w14:paraId="267E48E9" w14:textId="77777777" w:rsidR="00BB2D6C" w:rsidRDefault="001C7630">
    <w:pPr>
      <w:pStyle w:val="pPrintFooter"/>
      <w:jc w:val="end"/>
    </w:pPr>
    <w:r>
      <w:t xml:space="preserve">Installation Guide </w:t>
    </w:r>
    <w:r>
      <w:rPr>
        <w:rStyle w:val="variable"/>
      </w:rPr>
      <w:t>V1</w:t>
    </w:r>
  </w:p>
</w:ftr>
</file>

<file path=word/footer1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5090EFA" w14:textId="77777777" w:rsidR="00BB2D6C" w:rsidRDefault="001C7630">
    <w:pPr>
      <w:pStyle w:val="pPrintFooter"/>
      <w:jc w:val="end"/>
    </w:pPr>
    <w:r>
      <w:t xml:space="preserve">ONESOURCE Certificate Manager </w:t>
    </w:r>
  </w:p>
  <w:p w14:paraId="27908741" w14:textId="77777777" w:rsidR="00BB2D6C" w:rsidRDefault="001C7630">
    <w:pPr>
      <w:pStyle w:val="pPrintFooter"/>
      <w:jc w:val="end"/>
    </w:pPr>
    <w:r>
      <w:t xml:space="preserve">Installation Guide </w:t>
    </w:r>
    <w:r>
      <w:rPr>
        <w:rStyle w:val="variable"/>
      </w:rPr>
      <w:t>V1</w:t>
    </w:r>
  </w:p>
</w:ftr>
</file>

<file path=word/footer1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1E05DCC" w14:textId="77777777" w:rsidR="00BB2D6C" w:rsidRDefault="001C7630">
    <w:pPr>
      <w:pStyle w:val="pPrintFooter"/>
    </w:pPr>
    <w:r>
      <w:t xml:space="preserve">ONESOURCE Certificate Manager </w:t>
    </w:r>
  </w:p>
  <w:p w14:paraId="377B2C42" w14:textId="77777777" w:rsidR="00BB2D6C" w:rsidRDefault="001C7630">
    <w:pPr>
      <w:pStyle w:val="pPrintFooter"/>
    </w:pPr>
    <w:r>
      <w:t xml:space="preserve">Installation Guide </w:t>
    </w:r>
    <w:r>
      <w:rPr>
        <w:rStyle w:val="variable"/>
      </w:rPr>
      <w:t>V1</w:t>
    </w:r>
  </w:p>
</w:ftr>
</file>

<file path=word/footer1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40D8B5A" w14:textId="77777777" w:rsidR="00BB2D6C" w:rsidRDefault="001C7630">
    <w:pPr>
      <w:pStyle w:val="pPrintFooter"/>
      <w:jc w:val="end"/>
    </w:pPr>
    <w:r>
      <w:t xml:space="preserve">ONESOURCE Certificate Manager </w:t>
    </w:r>
  </w:p>
  <w:p w14:paraId="36A7C4D4" w14:textId="77777777" w:rsidR="00BB2D6C" w:rsidRDefault="001C7630">
    <w:pPr>
      <w:pStyle w:val="pPrintFooter"/>
      <w:jc w:val="end"/>
    </w:pPr>
    <w:r>
      <w:t xml:space="preserve">Installation Guide </w:t>
    </w:r>
    <w:r>
      <w:rPr>
        <w:rStyle w:val="variable"/>
      </w:rPr>
      <w:t>V1</w:t>
    </w:r>
  </w:p>
</w:ftr>
</file>

<file path=word/footer1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DC82742" w14:textId="77777777" w:rsidR="00BB2D6C" w:rsidRDefault="001C7630">
    <w:pPr>
      <w:pStyle w:val="pPrintFooter"/>
      <w:jc w:val="end"/>
    </w:pPr>
    <w:r>
      <w:t xml:space="preserve">ONESOURCE Certificate Manager </w:t>
    </w:r>
  </w:p>
  <w:p w14:paraId="1296F8B4" w14:textId="77777777" w:rsidR="00BB2D6C" w:rsidRDefault="001C7630">
    <w:pPr>
      <w:pStyle w:val="pPrintFooter"/>
      <w:jc w:val="end"/>
    </w:pPr>
    <w:r>
      <w:t xml:space="preserve">Installation Guide </w:t>
    </w:r>
    <w:r>
      <w:rPr>
        <w:rStyle w:val="variable"/>
      </w:rPr>
      <w:t>V1</w:t>
    </w:r>
  </w:p>
</w:ftr>
</file>

<file path=word/footer1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50420A5" w14:textId="77777777" w:rsidR="00BB2D6C" w:rsidRDefault="001C7630">
    <w:pPr>
      <w:pStyle w:val="pPrintFooter"/>
    </w:pPr>
    <w:r>
      <w:t xml:space="preserve">ONESOURCE Certificate Manager </w:t>
    </w:r>
  </w:p>
  <w:p w14:paraId="0A65075A" w14:textId="77777777" w:rsidR="00BB2D6C" w:rsidRDefault="001C7630">
    <w:pPr>
      <w:pStyle w:val="pPrintFooter"/>
    </w:pPr>
    <w:r>
      <w:t xml:space="preserve">Installation Guide </w:t>
    </w:r>
    <w:r>
      <w:rPr>
        <w:rStyle w:val="variable"/>
      </w:rPr>
      <w:t>V1</w:t>
    </w:r>
  </w:p>
</w:ftr>
</file>

<file path=word/footer1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FA193BE" w14:textId="77777777" w:rsidR="00BB2D6C" w:rsidRDefault="001C7630">
    <w:pPr>
      <w:pStyle w:val="pPrintFooter"/>
      <w:jc w:val="end"/>
    </w:pPr>
    <w:r>
      <w:t xml:space="preserve">ONESOURCE Certificate Manager </w:t>
    </w:r>
  </w:p>
  <w:p w14:paraId="04ADB645" w14:textId="77777777" w:rsidR="00BB2D6C" w:rsidRDefault="001C7630">
    <w:pPr>
      <w:pStyle w:val="pPrintFooter"/>
      <w:jc w:val="end"/>
    </w:pPr>
    <w:r>
      <w:t xml:space="preserve">Installation Guide </w:t>
    </w:r>
    <w:r>
      <w:rPr>
        <w:rStyle w:val="variable"/>
      </w:rPr>
      <w:t>V1</w:t>
    </w:r>
  </w:p>
</w:ftr>
</file>

<file path=word/footer1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BE89569" w14:textId="77777777" w:rsidR="00BB2D6C" w:rsidRDefault="001C7630">
    <w:pPr>
      <w:pStyle w:val="pPrintFooter"/>
      <w:jc w:val="end"/>
    </w:pPr>
    <w:r>
      <w:t xml:space="preserve">ONESOURCE Certificate Manager </w:t>
    </w:r>
  </w:p>
  <w:p w14:paraId="24B8C718" w14:textId="77777777" w:rsidR="00BB2D6C" w:rsidRDefault="001C7630">
    <w:pPr>
      <w:pStyle w:val="pPrintFooter"/>
      <w:jc w:val="end"/>
    </w:pPr>
    <w:r>
      <w:t xml:space="preserve">Installation Guide </w:t>
    </w:r>
    <w:r>
      <w:rPr>
        <w:rStyle w:val="variable"/>
      </w:rPr>
      <w:t>V1</w:t>
    </w:r>
  </w:p>
</w:ftr>
</file>

<file path=word/footer1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44F26D8" w14:textId="77777777" w:rsidR="00BB2D6C" w:rsidRDefault="001C7630">
    <w:pPr>
      <w:pStyle w:val="pPrintFooter"/>
    </w:pPr>
    <w:r>
      <w:t xml:space="preserve">ONESOURCE Certificate Manager </w:t>
    </w:r>
  </w:p>
  <w:p w14:paraId="1B922FAC" w14:textId="77777777" w:rsidR="00BB2D6C" w:rsidRDefault="001C7630">
    <w:pPr>
      <w:pStyle w:val="pPrintFooter"/>
    </w:pPr>
    <w:r>
      <w:t xml:space="preserve">Installation Guide </w:t>
    </w:r>
    <w:r>
      <w:rPr>
        <w:rStyle w:val="variable"/>
      </w:rPr>
      <w:t>V1</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3476C17" w14:textId="77777777" w:rsidR="00BB2D6C" w:rsidRDefault="00BB2D6C"/>
</w:ftr>
</file>

<file path=word/footer2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1EC076B" w14:textId="77777777" w:rsidR="00BB2D6C" w:rsidRDefault="001C7630">
    <w:pPr>
      <w:pStyle w:val="pPrintFooter"/>
      <w:jc w:val="end"/>
    </w:pPr>
    <w:r>
      <w:t xml:space="preserve">ONESOURCE Certificate Manager </w:t>
    </w:r>
  </w:p>
  <w:p w14:paraId="66E56CF5" w14:textId="77777777" w:rsidR="00BB2D6C" w:rsidRDefault="001C7630">
    <w:pPr>
      <w:pStyle w:val="pPrintFooter"/>
      <w:jc w:val="end"/>
    </w:pPr>
    <w:r>
      <w:t xml:space="preserve">Installation Guide </w:t>
    </w:r>
    <w:r>
      <w:rPr>
        <w:rStyle w:val="variable"/>
      </w:rPr>
      <w:t>V1</w:t>
    </w:r>
  </w:p>
</w:ftr>
</file>

<file path=word/footer2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03EB098" w14:textId="77777777" w:rsidR="00BB2D6C" w:rsidRDefault="001C7630">
    <w:pPr>
      <w:pStyle w:val="pPrintFooter"/>
      <w:jc w:val="end"/>
    </w:pPr>
    <w:r>
      <w:t xml:space="preserve">ONESOURCE Certificate Manager </w:t>
    </w:r>
  </w:p>
  <w:p w14:paraId="10099170" w14:textId="77777777" w:rsidR="00BB2D6C" w:rsidRDefault="001C7630">
    <w:pPr>
      <w:pStyle w:val="pPrintFooter"/>
      <w:jc w:val="end"/>
    </w:pPr>
    <w:r>
      <w:t xml:space="preserve">Installation Guide </w:t>
    </w:r>
    <w:r>
      <w:rPr>
        <w:rStyle w:val="variable"/>
      </w:rPr>
      <w:t>V1</w:t>
    </w:r>
  </w:p>
</w:ftr>
</file>

<file path=word/footer2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056D060" w14:textId="77777777" w:rsidR="00BB2D6C" w:rsidRDefault="001C7630">
    <w:pPr>
      <w:pStyle w:val="pPrintFooter"/>
    </w:pPr>
    <w:r>
      <w:t xml:space="preserve">ONESOURCE Certificate Manager </w:t>
    </w:r>
  </w:p>
  <w:p w14:paraId="6D84B316" w14:textId="77777777" w:rsidR="00BB2D6C" w:rsidRDefault="001C7630">
    <w:pPr>
      <w:pStyle w:val="pPrintFooter"/>
    </w:pPr>
    <w:r>
      <w:t xml:space="preserve">Installation Guide </w:t>
    </w:r>
    <w:r>
      <w:rPr>
        <w:rStyle w:val="variable"/>
      </w:rPr>
      <w:t>V1</w:t>
    </w:r>
  </w:p>
</w:ftr>
</file>

<file path=word/footer2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BB3ECF3" w14:textId="77777777" w:rsidR="00BB2D6C" w:rsidRDefault="001C7630">
    <w:pPr>
      <w:pStyle w:val="pPrintFooter"/>
      <w:jc w:val="end"/>
    </w:pPr>
    <w:r>
      <w:t xml:space="preserve">ONESOURCE Certificate Manager </w:t>
    </w:r>
  </w:p>
  <w:p w14:paraId="20960DD5" w14:textId="77777777" w:rsidR="00BB2D6C" w:rsidRDefault="001C7630">
    <w:pPr>
      <w:pStyle w:val="pPrintFooter"/>
      <w:jc w:val="end"/>
    </w:pPr>
    <w:r>
      <w:t xml:space="preserve">Installation Guide </w:t>
    </w:r>
    <w:r>
      <w:rPr>
        <w:rStyle w:val="variable"/>
      </w:rPr>
      <w:t>V1</w:t>
    </w:r>
  </w:p>
</w:ftr>
</file>

<file path=word/footer2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4906DB8" w14:textId="77777777" w:rsidR="00BB2D6C" w:rsidRDefault="001C7630">
    <w:pPr>
      <w:pStyle w:val="pPrintFooter"/>
      <w:jc w:val="end"/>
    </w:pPr>
    <w:r>
      <w:t xml:space="preserve">ONESOURCE Certificate Manager </w:t>
    </w:r>
  </w:p>
  <w:p w14:paraId="23CDECA9" w14:textId="77777777" w:rsidR="00BB2D6C" w:rsidRDefault="001C7630">
    <w:pPr>
      <w:pStyle w:val="pPrintFooter"/>
      <w:jc w:val="end"/>
    </w:pPr>
    <w:r>
      <w:t xml:space="preserve">Installation Guide </w:t>
    </w:r>
    <w:r>
      <w:rPr>
        <w:rStyle w:val="variable"/>
      </w:rPr>
      <w:t>V1</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702DAF4" w14:textId="77777777" w:rsidR="00BB2D6C" w:rsidRDefault="001C7630">
    <w:pPr>
      <w:pStyle w:val="pPrintTitlePageFooter"/>
      <w:jc w:val="end"/>
    </w:pPr>
    <w:r>
      <w:rPr>
        <w:noProof/>
      </w:rPr>
      <w:drawing>
        <wp:inline distT="0" distB="0" distL="114300" distR="114300" wp14:anchorId="4DA40972" wp14:editId="290B2F03">
          <wp:extent cx="1714500" cy="257175"/>
          <wp:effectExtent l="0" t="0" r="0" b="0"/>
          <wp:docPr id="2049" name="Image 204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33658895"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1531B6B" w14:textId="77777777" w:rsidR="00BB2D6C" w:rsidRDefault="00BB2D6C"/>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C5DD6E1" w14:textId="77777777" w:rsidR="00BB2D6C" w:rsidRDefault="00BB2D6C"/>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D3F7D8C" w14:textId="77777777" w:rsidR="00BB2D6C" w:rsidRDefault="00BB2D6C"/>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77B91A2" w14:textId="77777777" w:rsidR="00BB2D6C" w:rsidRDefault="00BB2D6C"/>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6D0F277" w14:textId="77777777" w:rsidR="00BB2D6C" w:rsidRDefault="00BB2D6C"/>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07F1B57" w14:textId="77777777" w:rsidR="00BB2D6C" w:rsidRDefault="00BB2D6C"/>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65D5D665" w14:textId="77777777" w:rsidR="00631E0C" w:rsidRDefault="00631E0C">
      <w:r>
        <w:separator/>
      </w:r>
    </w:p>
  </w:footnote>
  <w:footnote w:type="continuationSeparator" w:id="0">
    <w:p w14:paraId="1A34DDF8" w14:textId="77777777" w:rsidR="00631E0C" w:rsidRDefault="00631E0C">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BB2D6C" w14:paraId="76152E4B" w14:textId="77777777">
      <w:tc>
        <w:tcPr>
          <w:tcW w:w="27pt" w:type="dxa"/>
          <w:tcMar>
            <w:top w:w="0pt" w:type="dxa"/>
            <w:start w:w="0pt" w:type="dxa"/>
            <w:bottom w:w="0pt" w:type="dxa"/>
            <w:end w:w="0pt" w:type="dxa"/>
          </w:tcMar>
        </w:tcPr>
        <w:p w14:paraId="1C7163C1" w14:textId="77777777" w:rsidR="00BB2D6C" w:rsidRDefault="001C7630">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10.50pt" w:type="dxa"/>
          <w:vMerge w:val="restart"/>
          <w:tcMar>
            <w:top w:w="0pt" w:type="dxa"/>
            <w:start w:w="0pt" w:type="dxa"/>
            <w:bottom w:w="0pt" w:type="dxa"/>
            <w:end w:w="0pt" w:type="dxa"/>
          </w:tcMar>
        </w:tcPr>
        <w:p w14:paraId="450C9EE8" w14:textId="77777777" w:rsidR="00BB2D6C" w:rsidRDefault="001C7630">
          <w:pPr>
            <w:pStyle w:val="td"/>
          </w:pPr>
          <w:r>
            <w:rPr>
              <w:noProof/>
            </w:rPr>
            <w:drawing>
              <wp:inline distT="0" distB="0" distL="114300" distR="114300" wp14:anchorId="13506C4C" wp14:editId="0F575E54">
                <wp:extent cx="9525" cy="371475"/>
                <wp:effectExtent l="0" t="0" r="0" b="0"/>
                <wp:docPr id="2050" name="Image 205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75352053"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1039022D" w14:textId="77777777" w:rsidR="00BB2D6C" w:rsidRDefault="001C7630">
          <w:pPr>
            <w:pStyle w:val="td"/>
          </w:pPr>
          <w:fldSimple w:instr=" STYLEREF h1 \* MERGEFORMAT ">
            <w:r>
              <w:t>Introduction</w:t>
            </w:r>
          </w:fldSimple>
        </w:p>
      </w:tc>
    </w:tr>
    <w:tr w:rsidR="00BB2D6C" w14:paraId="01212808" w14:textId="77777777">
      <w:tc>
        <w:tcPr>
          <w:tcW w:w="27pt" w:type="dxa"/>
          <w:tcMar>
            <w:top w:w="0pt" w:type="dxa"/>
            <w:start w:w="0pt" w:type="dxa"/>
            <w:bottom w:w="0pt" w:type="dxa"/>
            <w:end w:w="0pt" w:type="dxa"/>
          </w:tcMar>
        </w:tcPr>
        <w:p w14:paraId="259DEB0F" w14:textId="77777777" w:rsidR="00BB2D6C" w:rsidRDefault="001C7630">
          <w:pPr>
            <w:pStyle w:val="td"/>
          </w:pPr>
          <w:r>
            <w:t> </w:t>
          </w:r>
        </w:p>
      </w:tc>
      <w:tc>
        <w:tcPr>
          <w:tcW w:w="10.50pt" w:type="dxa"/>
          <w:vMerge/>
        </w:tcPr>
        <w:p w14:paraId="364F6302" w14:textId="77777777" w:rsidR="00BB2D6C" w:rsidRDefault="00BB2D6C"/>
      </w:tc>
      <w:tc>
        <w:tcPr>
          <w:tcW w:w="489pt" w:type="dxa"/>
          <w:tcMar>
            <w:top w:w="0pt" w:type="dxa"/>
            <w:start w:w="0pt" w:type="dxa"/>
            <w:bottom w:w="0pt" w:type="dxa"/>
            <w:end w:w="0pt" w:type="dxa"/>
          </w:tcMar>
        </w:tcPr>
        <w:p w14:paraId="1E962549" w14:textId="77777777" w:rsidR="00BB2D6C" w:rsidRDefault="001C7630">
          <w:pPr>
            <w:pStyle w:val="td"/>
          </w:pPr>
          <w:fldSimple w:instr=" STYLEREF h2 \* MERGEFORMAT ">
            <w:r>
              <w:t>Who Should Read This Guide?</w:t>
            </w:r>
          </w:fldSimple>
        </w:p>
      </w:tc>
    </w:tr>
  </w:tbl>
  <w:p w14:paraId="70096B75" w14:textId="77777777" w:rsidR="00BB2D6C" w:rsidRDefault="00BB2D6C"/>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BB2D6C" w14:paraId="552E7CE6" w14:textId="77777777">
      <w:tc>
        <w:tcPr>
          <w:tcW w:w="27pt" w:type="dxa"/>
          <w:tcMar>
            <w:top w:w="0pt" w:type="dxa"/>
            <w:start w:w="0pt" w:type="dxa"/>
            <w:bottom w:w="0pt" w:type="dxa"/>
            <w:end w:w="0pt" w:type="dxa"/>
          </w:tcMar>
        </w:tcPr>
        <w:p w14:paraId="2632A7CB"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005BE623" w14:textId="77777777" w:rsidR="00BB2D6C" w:rsidRDefault="001C7630">
          <w:pPr>
            <w:pStyle w:val="td"/>
          </w:pPr>
          <w:r>
            <w:rPr>
              <w:noProof/>
            </w:rPr>
            <w:drawing>
              <wp:inline distT="0" distB="0" distL="114300" distR="114300" wp14:anchorId="39FD11E7" wp14:editId="3CA49B17">
                <wp:extent cx="9525" cy="371475"/>
                <wp:effectExtent l="0" t="0" r="0" b="0"/>
                <wp:docPr id="2058" name="Image 205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14913974"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60987E34" w14:textId="09137252" w:rsidR="00BB2D6C" w:rsidRDefault="00C3780A">
          <w:pPr>
            <w:pStyle w:val="td"/>
          </w:pPr>
          <w:fldSimple w:instr=" STYLEREF h1 \* MERGEFORMAT ">
            <w:r w:rsidR="00CF762E">
              <w:rPr>
                <w:noProof/>
              </w:rPr>
              <w:t>Introduction</w:t>
            </w:r>
          </w:fldSimple>
        </w:p>
      </w:tc>
    </w:tr>
    <w:tr w:rsidR="00BB2D6C" w14:paraId="13FF900D" w14:textId="77777777">
      <w:tc>
        <w:tcPr>
          <w:tcW w:w="27pt" w:type="dxa"/>
          <w:tcMar>
            <w:top w:w="0pt" w:type="dxa"/>
            <w:start w:w="0pt" w:type="dxa"/>
            <w:bottom w:w="0pt" w:type="dxa"/>
            <w:end w:w="0pt" w:type="dxa"/>
          </w:tcMar>
        </w:tcPr>
        <w:p w14:paraId="737A7897" w14:textId="77777777" w:rsidR="00BB2D6C" w:rsidRDefault="001C7630">
          <w:pPr>
            <w:pStyle w:val="td"/>
          </w:pPr>
          <w:r>
            <w:t> </w:t>
          </w:r>
        </w:p>
      </w:tc>
      <w:tc>
        <w:tcPr>
          <w:tcW w:w="10.50pt" w:type="dxa"/>
          <w:vMerge/>
        </w:tcPr>
        <w:p w14:paraId="3C712E6B" w14:textId="77777777" w:rsidR="00BB2D6C" w:rsidRDefault="00BB2D6C"/>
      </w:tc>
      <w:tc>
        <w:tcPr>
          <w:tcW w:w="489pt" w:type="dxa"/>
          <w:tcMar>
            <w:top w:w="0pt" w:type="dxa"/>
            <w:start w:w="0pt" w:type="dxa"/>
            <w:bottom w:w="0pt" w:type="dxa"/>
            <w:end w:w="0pt" w:type="dxa"/>
          </w:tcMar>
        </w:tcPr>
        <w:p w14:paraId="5D0E988F" w14:textId="32DC853B" w:rsidR="00BB2D6C" w:rsidRDefault="00C3780A">
          <w:pPr>
            <w:pStyle w:val="td"/>
          </w:pPr>
          <w:fldSimple w:instr=" STYLEREF h2 \* MERGEFORMAT ">
            <w:r w:rsidR="00CF762E">
              <w:rPr>
                <w:noProof/>
              </w:rPr>
              <w:t>JBoss Checklists</w:t>
            </w:r>
          </w:fldSimple>
        </w:p>
      </w:tc>
    </w:tr>
  </w:tbl>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06BB31A9" w14:textId="77777777">
      <w:tc>
        <w:tcPr>
          <w:tcW w:w="489pt" w:type="dxa"/>
          <w:tcMar>
            <w:top w:w="0pt" w:type="dxa"/>
            <w:start w:w="0pt" w:type="dxa"/>
            <w:bottom w:w="0pt" w:type="dxa"/>
            <w:end w:w="0pt" w:type="dxa"/>
          </w:tcMar>
        </w:tcPr>
        <w:p w14:paraId="6E2DC6BF" w14:textId="2E4449AF" w:rsidR="00BB2D6C" w:rsidRDefault="00C3780A">
          <w:pPr>
            <w:pStyle w:val="td1"/>
          </w:pPr>
          <w:fldSimple w:instr=" STYLEREF h1 \* MERGEFORMAT ">
            <w:r w:rsidR="00CF762E">
              <w:rPr>
                <w:noProof/>
              </w:rPr>
              <w:t>Introduction</w:t>
            </w:r>
          </w:fldSimple>
        </w:p>
      </w:tc>
      <w:tc>
        <w:tcPr>
          <w:tcW w:w="10.50pt" w:type="dxa"/>
          <w:vMerge w:val="restart"/>
          <w:tcMar>
            <w:top w:w="0pt" w:type="dxa"/>
            <w:start w:w="0pt" w:type="dxa"/>
            <w:bottom w:w="0pt" w:type="dxa"/>
            <w:end w:w="0pt" w:type="dxa"/>
          </w:tcMar>
        </w:tcPr>
        <w:p w14:paraId="6D2E868B" w14:textId="77777777" w:rsidR="00BB2D6C" w:rsidRDefault="001C7630">
          <w:pPr>
            <w:pStyle w:val="td1"/>
          </w:pPr>
          <w:r>
            <w:rPr>
              <w:noProof/>
            </w:rPr>
            <w:drawing>
              <wp:inline distT="0" distB="0" distL="114300" distR="114300" wp14:anchorId="11DEA8D6" wp14:editId="25FFC74D">
                <wp:extent cx="9525" cy="371475"/>
                <wp:effectExtent l="0" t="0" r="0" b="0"/>
                <wp:docPr id="2059" name="Image 205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29828163"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CEC77C3"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9</w:t>
          </w:r>
          <w:r>
            <w:rPr>
              <w:rStyle w:val="variable"/>
            </w:rPr>
            <w:fldChar w:fldCharType="end"/>
          </w:r>
        </w:p>
      </w:tc>
    </w:tr>
    <w:tr w:rsidR="00BB2D6C" w14:paraId="294517C0" w14:textId="77777777">
      <w:tc>
        <w:tcPr>
          <w:tcW w:w="489pt" w:type="dxa"/>
          <w:tcMar>
            <w:top w:w="0pt" w:type="dxa"/>
            <w:start w:w="0pt" w:type="dxa"/>
            <w:bottom w:w="0pt" w:type="dxa"/>
            <w:end w:w="0pt" w:type="dxa"/>
          </w:tcMar>
        </w:tcPr>
        <w:p w14:paraId="566CCE40" w14:textId="7A552429" w:rsidR="00BB2D6C" w:rsidRDefault="00C3780A">
          <w:pPr>
            <w:pStyle w:val="td1"/>
          </w:pPr>
          <w:fldSimple w:instr=" STYLEREF h2 \* MERGEFORMAT ">
            <w:r w:rsidR="00CF762E">
              <w:rPr>
                <w:noProof/>
              </w:rPr>
              <w:t>JBoss Checklists</w:t>
            </w:r>
          </w:fldSimple>
        </w:p>
      </w:tc>
      <w:tc>
        <w:tcPr>
          <w:tcW w:w="10.50pt" w:type="dxa"/>
          <w:vMerge/>
        </w:tcPr>
        <w:p w14:paraId="27314D63" w14:textId="77777777" w:rsidR="00BB2D6C" w:rsidRDefault="00BB2D6C"/>
      </w:tc>
      <w:tc>
        <w:tcPr>
          <w:tcW w:w="27pt" w:type="dxa"/>
          <w:tcMar>
            <w:top w:w="0pt" w:type="dxa"/>
            <w:start w:w="0pt" w:type="dxa"/>
            <w:bottom w:w="0pt" w:type="dxa"/>
            <w:end w:w="0pt" w:type="dxa"/>
          </w:tcMar>
        </w:tcPr>
        <w:p w14:paraId="2972842A" w14:textId="77777777" w:rsidR="00BB2D6C" w:rsidRDefault="001C7630">
          <w:pPr>
            <w:pStyle w:val="td1"/>
          </w:pPr>
          <w:r>
            <w:t> </w:t>
          </w:r>
        </w:p>
      </w:tc>
    </w:tr>
  </w:tbl>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9D57CC9" w14:textId="77777777" w:rsidR="00BB2D6C" w:rsidRDefault="00BB2D6C"/>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BB2D6C" w14:paraId="3F10CBC4" w14:textId="77777777">
      <w:tc>
        <w:tcPr>
          <w:tcW w:w="27pt" w:type="dxa"/>
          <w:tcMar>
            <w:top w:w="0pt" w:type="dxa"/>
            <w:start w:w="0pt" w:type="dxa"/>
            <w:bottom w:w="0pt" w:type="dxa"/>
            <w:end w:w="0pt" w:type="dxa"/>
          </w:tcMar>
        </w:tcPr>
        <w:p w14:paraId="48BCDB01"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16</w:t>
          </w:r>
          <w:r>
            <w:rPr>
              <w:rStyle w:val="variable"/>
            </w:rPr>
            <w:fldChar w:fldCharType="end"/>
          </w:r>
        </w:p>
      </w:tc>
      <w:tc>
        <w:tcPr>
          <w:tcW w:w="10.50pt" w:type="dxa"/>
          <w:vMerge w:val="restart"/>
          <w:tcMar>
            <w:top w:w="0pt" w:type="dxa"/>
            <w:start w:w="0pt" w:type="dxa"/>
            <w:bottom w:w="0pt" w:type="dxa"/>
            <w:end w:w="0pt" w:type="dxa"/>
          </w:tcMar>
        </w:tcPr>
        <w:p w14:paraId="102A8D1C" w14:textId="77777777" w:rsidR="00BB2D6C" w:rsidRDefault="001C7630">
          <w:pPr>
            <w:pStyle w:val="td"/>
          </w:pPr>
          <w:r>
            <w:rPr>
              <w:noProof/>
            </w:rPr>
            <w:drawing>
              <wp:inline distT="0" distB="0" distL="114300" distR="114300" wp14:anchorId="608D993B" wp14:editId="333C587B">
                <wp:extent cx="9525" cy="371475"/>
                <wp:effectExtent l="0" t="0" r="0" b="0"/>
                <wp:docPr id="2060" name="Image 206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79688333"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4B74132F" w14:textId="34FC93A6" w:rsidR="00BB2D6C" w:rsidRDefault="007B420C">
          <w:pPr>
            <w:pStyle w:val="td"/>
          </w:pPr>
          <w:fldSimple w:instr=" STYLEREF h1 \* MERGEFORMAT ">
            <w:r w:rsidR="00CF762E">
              <w:rPr>
                <w:noProof/>
              </w:rPr>
              <w:t>Prerequisites</w:t>
            </w:r>
          </w:fldSimple>
        </w:p>
      </w:tc>
    </w:tr>
    <w:tr w:rsidR="00BB2D6C" w14:paraId="34145701" w14:textId="77777777">
      <w:tc>
        <w:tcPr>
          <w:tcW w:w="27pt" w:type="dxa"/>
          <w:tcMar>
            <w:top w:w="0pt" w:type="dxa"/>
            <w:start w:w="0pt" w:type="dxa"/>
            <w:bottom w:w="0pt" w:type="dxa"/>
            <w:end w:w="0pt" w:type="dxa"/>
          </w:tcMar>
        </w:tcPr>
        <w:p w14:paraId="0265E1F1" w14:textId="77777777" w:rsidR="00BB2D6C" w:rsidRDefault="001C7630">
          <w:pPr>
            <w:pStyle w:val="td"/>
          </w:pPr>
          <w:r>
            <w:t> </w:t>
          </w:r>
        </w:p>
      </w:tc>
      <w:tc>
        <w:tcPr>
          <w:tcW w:w="10.50pt" w:type="dxa"/>
          <w:vMerge/>
        </w:tcPr>
        <w:p w14:paraId="199995D2" w14:textId="77777777" w:rsidR="00BB2D6C" w:rsidRDefault="00BB2D6C"/>
      </w:tc>
      <w:tc>
        <w:tcPr>
          <w:tcW w:w="489pt" w:type="dxa"/>
          <w:tcMar>
            <w:top w:w="0pt" w:type="dxa"/>
            <w:start w:w="0pt" w:type="dxa"/>
            <w:bottom w:w="0pt" w:type="dxa"/>
            <w:end w:w="0pt" w:type="dxa"/>
          </w:tcMar>
        </w:tcPr>
        <w:p w14:paraId="341566C5" w14:textId="5175B766" w:rsidR="00BB2D6C" w:rsidRDefault="007B420C">
          <w:pPr>
            <w:pStyle w:val="td"/>
          </w:pPr>
          <w:fldSimple w:instr=" STYLEREF h2 \* MERGEFORMAT ">
            <w:r w:rsidR="00CF762E">
              <w:rPr>
                <w:noProof/>
              </w:rPr>
              <w:t>Download the Software</w:t>
            </w:r>
          </w:fldSimple>
        </w:p>
      </w:tc>
    </w:tr>
  </w:tbl>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49DD7943" w14:textId="77777777">
      <w:tc>
        <w:tcPr>
          <w:tcW w:w="489pt" w:type="dxa"/>
          <w:tcMar>
            <w:top w:w="0pt" w:type="dxa"/>
            <w:start w:w="0pt" w:type="dxa"/>
            <w:bottom w:w="0pt" w:type="dxa"/>
            <w:end w:w="0pt" w:type="dxa"/>
          </w:tcMar>
        </w:tcPr>
        <w:p w14:paraId="2AFE8E39" w14:textId="06715D96" w:rsidR="00BB2D6C" w:rsidRDefault="007B420C">
          <w:pPr>
            <w:pStyle w:val="td1"/>
          </w:pPr>
          <w:fldSimple w:instr=" STYLEREF h1 \* MERGEFORMAT ">
            <w:r w:rsidR="00CF762E">
              <w:rPr>
                <w:noProof/>
              </w:rPr>
              <w:t>Prerequisites</w:t>
            </w:r>
          </w:fldSimple>
        </w:p>
      </w:tc>
      <w:tc>
        <w:tcPr>
          <w:tcW w:w="10.50pt" w:type="dxa"/>
          <w:vMerge w:val="restart"/>
          <w:tcMar>
            <w:top w:w="0pt" w:type="dxa"/>
            <w:start w:w="0pt" w:type="dxa"/>
            <w:bottom w:w="0pt" w:type="dxa"/>
            <w:end w:w="0pt" w:type="dxa"/>
          </w:tcMar>
        </w:tcPr>
        <w:p w14:paraId="02A2F202" w14:textId="77777777" w:rsidR="00BB2D6C" w:rsidRDefault="001C7630">
          <w:pPr>
            <w:pStyle w:val="td1"/>
          </w:pPr>
          <w:r>
            <w:rPr>
              <w:noProof/>
            </w:rPr>
            <w:drawing>
              <wp:inline distT="0" distB="0" distL="114300" distR="114300" wp14:anchorId="2D1B3DAD" wp14:editId="0919EB45">
                <wp:extent cx="9525" cy="371475"/>
                <wp:effectExtent l="0" t="0" r="0" b="0"/>
                <wp:docPr id="2061" name="Image 206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64738820"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402AED46"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17</w:t>
          </w:r>
          <w:r>
            <w:rPr>
              <w:rStyle w:val="variable"/>
            </w:rPr>
            <w:fldChar w:fldCharType="end"/>
          </w:r>
        </w:p>
      </w:tc>
    </w:tr>
    <w:tr w:rsidR="00BB2D6C" w14:paraId="3951DC8F" w14:textId="77777777">
      <w:tc>
        <w:tcPr>
          <w:tcW w:w="489pt" w:type="dxa"/>
          <w:tcMar>
            <w:top w:w="0pt" w:type="dxa"/>
            <w:start w:w="0pt" w:type="dxa"/>
            <w:bottom w:w="0pt" w:type="dxa"/>
            <w:end w:w="0pt" w:type="dxa"/>
          </w:tcMar>
        </w:tcPr>
        <w:p w14:paraId="5081E039" w14:textId="51A04D4B" w:rsidR="00BB2D6C" w:rsidRDefault="007B420C">
          <w:pPr>
            <w:pStyle w:val="td1"/>
          </w:pPr>
          <w:fldSimple w:instr=" STYLEREF h2 \* MERGEFORMAT ">
            <w:r w:rsidR="00CF762E">
              <w:rPr>
                <w:noProof/>
              </w:rPr>
              <w:t>Download the Software</w:t>
            </w:r>
          </w:fldSimple>
        </w:p>
      </w:tc>
      <w:tc>
        <w:tcPr>
          <w:tcW w:w="10.50pt" w:type="dxa"/>
          <w:vMerge/>
        </w:tcPr>
        <w:p w14:paraId="2183BF3A" w14:textId="77777777" w:rsidR="00BB2D6C" w:rsidRDefault="00BB2D6C"/>
      </w:tc>
      <w:tc>
        <w:tcPr>
          <w:tcW w:w="27pt" w:type="dxa"/>
          <w:tcMar>
            <w:top w:w="0pt" w:type="dxa"/>
            <w:start w:w="0pt" w:type="dxa"/>
            <w:bottom w:w="0pt" w:type="dxa"/>
            <w:end w:w="0pt" w:type="dxa"/>
          </w:tcMar>
        </w:tcPr>
        <w:p w14:paraId="564BE9B6" w14:textId="77777777" w:rsidR="00BB2D6C" w:rsidRDefault="001C7630">
          <w:pPr>
            <w:pStyle w:val="td1"/>
          </w:pPr>
          <w:r>
            <w:t> </w:t>
          </w:r>
        </w:p>
      </w:tc>
    </w:tr>
  </w:tbl>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7221CD3" w14:textId="77777777" w:rsidR="00BB2D6C" w:rsidRDefault="00BB2D6C"/>
</w:hdr>
</file>

<file path=word/header1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BB2D6C" w14:paraId="29C862A9" w14:textId="77777777">
      <w:tc>
        <w:tcPr>
          <w:tcW w:w="27pt" w:type="dxa"/>
          <w:tcMar>
            <w:top w:w="0pt" w:type="dxa"/>
            <w:start w:w="0pt" w:type="dxa"/>
            <w:bottom w:w="0pt" w:type="dxa"/>
            <w:end w:w="0pt" w:type="dxa"/>
          </w:tcMar>
        </w:tcPr>
        <w:p w14:paraId="737256CA"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20</w:t>
          </w:r>
          <w:r>
            <w:rPr>
              <w:rStyle w:val="variable"/>
            </w:rPr>
            <w:fldChar w:fldCharType="end"/>
          </w:r>
        </w:p>
      </w:tc>
      <w:tc>
        <w:tcPr>
          <w:tcW w:w="10.50pt" w:type="dxa"/>
          <w:vMerge w:val="restart"/>
          <w:tcMar>
            <w:top w:w="0pt" w:type="dxa"/>
            <w:start w:w="0pt" w:type="dxa"/>
            <w:bottom w:w="0pt" w:type="dxa"/>
            <w:end w:w="0pt" w:type="dxa"/>
          </w:tcMar>
        </w:tcPr>
        <w:p w14:paraId="04787AAC" w14:textId="77777777" w:rsidR="00BB2D6C" w:rsidRDefault="001C7630">
          <w:pPr>
            <w:pStyle w:val="td"/>
          </w:pPr>
          <w:r>
            <w:rPr>
              <w:noProof/>
            </w:rPr>
            <w:drawing>
              <wp:inline distT="0" distB="0" distL="114300" distR="114300" wp14:anchorId="42636C3D" wp14:editId="7B3C4682">
                <wp:extent cx="9525" cy="371475"/>
                <wp:effectExtent l="0" t="0" r="0" b="0"/>
                <wp:docPr id="2062" name="Image 206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981855484"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1D06D28E" w14:textId="636D821D" w:rsidR="00BB2D6C" w:rsidRDefault="00F4145E">
          <w:pPr>
            <w:pStyle w:val="td"/>
          </w:pPr>
          <w:fldSimple w:instr=" STYLEREF h1 \* MERGEFORMAT ">
            <w:r>
              <w:rPr>
                <w:noProof/>
              </w:rPr>
              <w:t>Configure the Database</w:t>
            </w:r>
          </w:fldSimple>
        </w:p>
      </w:tc>
    </w:tr>
    <w:tr w:rsidR="00BB2D6C" w14:paraId="34CA6F97" w14:textId="77777777">
      <w:tc>
        <w:tcPr>
          <w:tcW w:w="27pt" w:type="dxa"/>
          <w:tcMar>
            <w:top w:w="0pt" w:type="dxa"/>
            <w:start w:w="0pt" w:type="dxa"/>
            <w:bottom w:w="0pt" w:type="dxa"/>
            <w:end w:w="0pt" w:type="dxa"/>
          </w:tcMar>
        </w:tcPr>
        <w:p w14:paraId="077DB568" w14:textId="77777777" w:rsidR="00BB2D6C" w:rsidRDefault="001C7630">
          <w:pPr>
            <w:pStyle w:val="td"/>
          </w:pPr>
          <w:r>
            <w:t> </w:t>
          </w:r>
        </w:p>
      </w:tc>
      <w:tc>
        <w:tcPr>
          <w:tcW w:w="10.50pt" w:type="dxa"/>
          <w:vMerge/>
        </w:tcPr>
        <w:p w14:paraId="7CA4F93F" w14:textId="77777777" w:rsidR="00BB2D6C" w:rsidRDefault="00BB2D6C"/>
      </w:tc>
      <w:tc>
        <w:tcPr>
          <w:tcW w:w="489pt" w:type="dxa"/>
          <w:tcMar>
            <w:top w:w="0pt" w:type="dxa"/>
            <w:start w:w="0pt" w:type="dxa"/>
            <w:bottom w:w="0pt" w:type="dxa"/>
            <w:end w:w="0pt" w:type="dxa"/>
          </w:tcMar>
        </w:tcPr>
        <w:p w14:paraId="5FFAD501" w14:textId="66BE24E8" w:rsidR="00BB2D6C" w:rsidRDefault="00F4145E">
          <w:pPr>
            <w:pStyle w:val="td"/>
          </w:pPr>
          <w:fldSimple w:instr=" STYLEREF h2 \* MERGEFORMAT ">
            <w:r>
              <w:rPr>
                <w:noProof/>
              </w:rPr>
              <w:t>Create Tablespace and User</w:t>
            </w:r>
          </w:fldSimple>
        </w:p>
      </w:tc>
    </w:tr>
  </w:tbl>
</w:hdr>
</file>

<file path=word/header1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6E24502E" w14:textId="77777777">
      <w:tc>
        <w:tcPr>
          <w:tcW w:w="489pt" w:type="dxa"/>
          <w:tcMar>
            <w:top w:w="0pt" w:type="dxa"/>
            <w:start w:w="0pt" w:type="dxa"/>
            <w:bottom w:w="0pt" w:type="dxa"/>
            <w:end w:w="0pt" w:type="dxa"/>
          </w:tcMar>
        </w:tcPr>
        <w:p w14:paraId="7119ADB5" w14:textId="6A237FD3" w:rsidR="00BB2D6C" w:rsidRDefault="007B420C">
          <w:pPr>
            <w:pStyle w:val="td1"/>
          </w:pPr>
          <w:fldSimple w:instr=" STYLEREF h1 \* MERGEFORMAT ">
            <w:r w:rsidR="00CF762E">
              <w:rPr>
                <w:noProof/>
              </w:rPr>
              <w:t>Configure the Database</w:t>
            </w:r>
          </w:fldSimple>
        </w:p>
      </w:tc>
      <w:tc>
        <w:tcPr>
          <w:tcW w:w="10.50pt" w:type="dxa"/>
          <w:vMerge w:val="restart"/>
          <w:tcMar>
            <w:top w:w="0pt" w:type="dxa"/>
            <w:start w:w="0pt" w:type="dxa"/>
            <w:bottom w:w="0pt" w:type="dxa"/>
            <w:end w:w="0pt" w:type="dxa"/>
          </w:tcMar>
        </w:tcPr>
        <w:p w14:paraId="0129E88D" w14:textId="77777777" w:rsidR="00BB2D6C" w:rsidRDefault="001C7630">
          <w:pPr>
            <w:pStyle w:val="td1"/>
          </w:pPr>
          <w:r>
            <w:rPr>
              <w:noProof/>
            </w:rPr>
            <w:drawing>
              <wp:inline distT="0" distB="0" distL="114300" distR="114300" wp14:anchorId="5269EE13" wp14:editId="44DF2AB1">
                <wp:extent cx="9525" cy="371475"/>
                <wp:effectExtent l="0" t="0" r="0" b="0"/>
                <wp:docPr id="2063" name="Image 206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04772758"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FCB1D00"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21</w:t>
          </w:r>
          <w:r>
            <w:rPr>
              <w:rStyle w:val="variable"/>
            </w:rPr>
            <w:fldChar w:fldCharType="end"/>
          </w:r>
        </w:p>
      </w:tc>
    </w:tr>
    <w:tr w:rsidR="00BB2D6C" w14:paraId="00E4E028" w14:textId="77777777">
      <w:tc>
        <w:tcPr>
          <w:tcW w:w="489pt" w:type="dxa"/>
          <w:tcMar>
            <w:top w:w="0pt" w:type="dxa"/>
            <w:start w:w="0pt" w:type="dxa"/>
            <w:bottom w:w="0pt" w:type="dxa"/>
            <w:end w:w="0pt" w:type="dxa"/>
          </w:tcMar>
        </w:tcPr>
        <w:p w14:paraId="0224EF73" w14:textId="629041B9" w:rsidR="00BB2D6C" w:rsidRDefault="007B420C">
          <w:pPr>
            <w:pStyle w:val="td1"/>
          </w:pPr>
          <w:fldSimple w:instr=" STYLEREF h2 \* MERGEFORMAT ">
            <w:r w:rsidR="00CF762E">
              <w:rPr>
                <w:noProof/>
              </w:rPr>
              <w:t>Create Tablespace and User</w:t>
            </w:r>
          </w:fldSimple>
        </w:p>
      </w:tc>
      <w:tc>
        <w:tcPr>
          <w:tcW w:w="10.50pt" w:type="dxa"/>
          <w:vMerge/>
        </w:tcPr>
        <w:p w14:paraId="5E02B045" w14:textId="77777777" w:rsidR="00BB2D6C" w:rsidRDefault="00BB2D6C"/>
      </w:tc>
      <w:tc>
        <w:tcPr>
          <w:tcW w:w="27pt" w:type="dxa"/>
          <w:tcMar>
            <w:top w:w="0pt" w:type="dxa"/>
            <w:start w:w="0pt" w:type="dxa"/>
            <w:bottom w:w="0pt" w:type="dxa"/>
            <w:end w:w="0pt" w:type="dxa"/>
          </w:tcMar>
        </w:tcPr>
        <w:p w14:paraId="28312854" w14:textId="77777777" w:rsidR="00BB2D6C" w:rsidRDefault="001C7630">
          <w:pPr>
            <w:pStyle w:val="td1"/>
          </w:pPr>
          <w:r>
            <w:t> </w:t>
          </w:r>
        </w:p>
      </w:tc>
    </w:tr>
  </w:tbl>
</w:hdr>
</file>

<file path=word/header1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422C9A5" w14:textId="77777777" w:rsidR="00BB2D6C" w:rsidRDefault="00BB2D6C"/>
</w:hdr>
</file>

<file path=word/header1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BB2D6C" w14:paraId="392A4BED" w14:textId="77777777">
      <w:tc>
        <w:tcPr>
          <w:tcW w:w="27pt" w:type="dxa"/>
          <w:tcMar>
            <w:top w:w="0pt" w:type="dxa"/>
            <w:start w:w="0pt" w:type="dxa"/>
            <w:bottom w:w="0pt" w:type="dxa"/>
            <w:end w:w="0pt" w:type="dxa"/>
          </w:tcMar>
        </w:tcPr>
        <w:p w14:paraId="1920F2F8"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41</w:t>
          </w:r>
          <w:r>
            <w:rPr>
              <w:rStyle w:val="variable"/>
            </w:rPr>
            <w:fldChar w:fldCharType="end"/>
          </w:r>
        </w:p>
      </w:tc>
      <w:tc>
        <w:tcPr>
          <w:tcW w:w="10.50pt" w:type="dxa"/>
          <w:vMerge w:val="restart"/>
          <w:tcMar>
            <w:top w:w="0pt" w:type="dxa"/>
            <w:start w:w="0pt" w:type="dxa"/>
            <w:bottom w:w="0pt" w:type="dxa"/>
            <w:end w:w="0pt" w:type="dxa"/>
          </w:tcMar>
        </w:tcPr>
        <w:p w14:paraId="2015DDE7" w14:textId="77777777" w:rsidR="00BB2D6C" w:rsidRDefault="001C7630">
          <w:pPr>
            <w:pStyle w:val="td"/>
          </w:pPr>
          <w:r>
            <w:rPr>
              <w:noProof/>
            </w:rPr>
            <w:drawing>
              <wp:inline distT="0" distB="0" distL="114300" distR="114300" wp14:anchorId="40758F55" wp14:editId="79089135">
                <wp:extent cx="9525" cy="371475"/>
                <wp:effectExtent l="0" t="0" r="0" b="0"/>
                <wp:docPr id="2064" name="Image 206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90162071"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01EE972D" w14:textId="48141287" w:rsidR="00BB2D6C" w:rsidRDefault="00E07877">
          <w:pPr>
            <w:pStyle w:val="td"/>
          </w:pPr>
          <w:fldSimple w:instr=" STYLEREF h1 \* MERGEFORMAT ">
            <w:r w:rsidR="00CF762E">
              <w:rPr>
                <w:noProof/>
              </w:rPr>
              <w:t>From Certificate Manager version 2.2.6.0 onwards we need to use JBOSS 8.</w:t>
            </w:r>
          </w:fldSimple>
        </w:p>
      </w:tc>
    </w:tr>
    <w:tr w:rsidR="00BB2D6C" w14:paraId="0B8CCFF8" w14:textId="77777777">
      <w:tc>
        <w:tcPr>
          <w:tcW w:w="27pt" w:type="dxa"/>
          <w:tcMar>
            <w:top w:w="0pt" w:type="dxa"/>
            <w:start w:w="0pt" w:type="dxa"/>
            <w:bottom w:w="0pt" w:type="dxa"/>
            <w:end w:w="0pt" w:type="dxa"/>
          </w:tcMar>
        </w:tcPr>
        <w:p w14:paraId="26AF8DE1" w14:textId="77777777" w:rsidR="00BB2D6C" w:rsidRDefault="001C7630">
          <w:pPr>
            <w:pStyle w:val="td"/>
          </w:pPr>
          <w:r>
            <w:t> </w:t>
          </w:r>
        </w:p>
      </w:tc>
      <w:tc>
        <w:tcPr>
          <w:tcW w:w="10.50pt" w:type="dxa"/>
          <w:vMerge/>
        </w:tcPr>
        <w:p w14:paraId="37E2C5DC" w14:textId="77777777" w:rsidR="00BB2D6C" w:rsidRDefault="00BB2D6C"/>
      </w:tc>
      <w:tc>
        <w:tcPr>
          <w:tcW w:w="489pt" w:type="dxa"/>
          <w:tcMar>
            <w:top w:w="0pt" w:type="dxa"/>
            <w:start w:w="0pt" w:type="dxa"/>
            <w:bottom w:w="0pt" w:type="dxa"/>
            <w:end w:w="0pt" w:type="dxa"/>
          </w:tcMar>
        </w:tcPr>
        <w:p w14:paraId="11CD4997" w14:textId="4517A314" w:rsidR="00BB2D6C" w:rsidRDefault="00FB5B52">
          <w:pPr>
            <w:pStyle w:val="td"/>
          </w:pPr>
          <w:r>
            <w:fldChar w:fldCharType="begin"/>
          </w:r>
          <w:r>
            <w:instrText xml:space="preserve"> STYLEREF h2 \* MERGEFORMAT </w:instrText>
          </w:r>
          <w:r>
            <w:rPr>
              <w:noProof/>
            </w:rPr>
            <w:fldChar w:fldCharType="end"/>
          </w:r>
        </w:p>
      </w:tc>
    </w:tr>
  </w:tbl>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10296"/>
      <w:gridCol w:w="221"/>
      <w:gridCol w:w="568"/>
    </w:tblGrid>
    <w:tr w:rsidR="00BB2D6C" w14:paraId="63637BE2" w14:textId="77777777">
      <w:tc>
        <w:tcPr>
          <w:tcW w:w="489pt" w:type="dxa"/>
          <w:tcMar>
            <w:top w:w="0pt" w:type="dxa"/>
            <w:start w:w="0pt" w:type="dxa"/>
            <w:bottom w:w="0pt" w:type="dxa"/>
            <w:end w:w="0pt" w:type="dxa"/>
          </w:tcMar>
        </w:tcPr>
        <w:p w14:paraId="3C1E7BB3" w14:textId="77777777" w:rsidR="00BB2D6C" w:rsidRDefault="001C7630">
          <w:pPr>
            <w:pStyle w:val="td1"/>
          </w:pPr>
          <w:fldSimple w:instr=" STYLEREF h1 \* MERGEFORMAT ">
            <w:r>
              <w:t>Introduction</w:t>
            </w:r>
          </w:fldSimple>
        </w:p>
      </w:tc>
      <w:tc>
        <w:tcPr>
          <w:tcW w:w="10.50pt" w:type="dxa"/>
          <w:vMerge w:val="restart"/>
          <w:tcMar>
            <w:top w:w="0pt" w:type="dxa"/>
            <w:start w:w="0pt" w:type="dxa"/>
            <w:bottom w:w="0pt" w:type="dxa"/>
            <w:end w:w="0pt" w:type="dxa"/>
          </w:tcMar>
        </w:tcPr>
        <w:p w14:paraId="787C478F" w14:textId="77777777" w:rsidR="00BB2D6C" w:rsidRDefault="001C7630">
          <w:pPr>
            <w:pStyle w:val="td1"/>
          </w:pPr>
          <w:r>
            <w:rPr>
              <w:noProof/>
            </w:rPr>
            <w:drawing>
              <wp:inline distT="0" distB="0" distL="114300" distR="114300" wp14:anchorId="25CA7144" wp14:editId="626812BF">
                <wp:extent cx="9525" cy="371475"/>
                <wp:effectExtent l="0" t="0" r="0" b="0"/>
                <wp:docPr id="2051" name="Image 205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61120815"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52D2285E" w14:textId="77777777" w:rsidR="00BB2D6C" w:rsidRDefault="001C7630">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BB2D6C" w14:paraId="589EAE4E" w14:textId="77777777">
      <w:tc>
        <w:tcPr>
          <w:tcW w:w="489pt" w:type="dxa"/>
          <w:tcMar>
            <w:top w:w="0pt" w:type="dxa"/>
            <w:start w:w="0pt" w:type="dxa"/>
            <w:bottom w:w="0pt" w:type="dxa"/>
            <w:end w:w="0pt" w:type="dxa"/>
          </w:tcMar>
        </w:tcPr>
        <w:p w14:paraId="7A946FDB" w14:textId="77777777" w:rsidR="00BB2D6C" w:rsidRDefault="001C7630">
          <w:pPr>
            <w:pStyle w:val="td1"/>
          </w:pPr>
          <w:fldSimple w:instr=" STYLEREF h2 \* MERGEFORMAT ">
            <w:r>
              <w:t>Who Should Read This Guide?</w:t>
            </w:r>
          </w:fldSimple>
        </w:p>
      </w:tc>
      <w:tc>
        <w:tcPr>
          <w:tcW w:w="10.50pt" w:type="dxa"/>
          <w:vMerge/>
        </w:tcPr>
        <w:p w14:paraId="2B940DD6" w14:textId="77777777" w:rsidR="00BB2D6C" w:rsidRDefault="00BB2D6C"/>
      </w:tc>
      <w:tc>
        <w:tcPr>
          <w:tcW w:w="27pt" w:type="dxa"/>
          <w:tcMar>
            <w:top w:w="0pt" w:type="dxa"/>
            <w:start w:w="0pt" w:type="dxa"/>
            <w:bottom w:w="0pt" w:type="dxa"/>
            <w:end w:w="0pt" w:type="dxa"/>
          </w:tcMar>
        </w:tcPr>
        <w:p w14:paraId="69E38628" w14:textId="77777777" w:rsidR="00BB2D6C" w:rsidRDefault="001C7630">
          <w:pPr>
            <w:pStyle w:val="td1"/>
          </w:pPr>
          <w:r>
            <w:t> </w:t>
          </w:r>
        </w:p>
      </w:tc>
    </w:tr>
  </w:tbl>
  <w:p w14:paraId="5A91D740" w14:textId="77777777" w:rsidR="00BB2D6C" w:rsidRDefault="00BB2D6C"/>
</w:hdr>
</file>

<file path=word/header2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7132E963" w14:textId="77777777">
      <w:tc>
        <w:tcPr>
          <w:tcW w:w="489pt" w:type="dxa"/>
          <w:tcMar>
            <w:top w:w="0pt" w:type="dxa"/>
            <w:start w:w="0pt" w:type="dxa"/>
            <w:bottom w:w="0pt" w:type="dxa"/>
            <w:end w:w="0pt" w:type="dxa"/>
          </w:tcMar>
        </w:tcPr>
        <w:p w14:paraId="5AE83D47" w14:textId="6589D83B" w:rsidR="00BB2D6C" w:rsidRDefault="00E07877">
          <w:pPr>
            <w:pStyle w:val="td1"/>
          </w:pPr>
          <w:fldSimple w:instr=" STYLEREF h1 \* MERGEFORMAT ">
            <w:r w:rsidR="00CF762E">
              <w:rPr>
                <w:noProof/>
              </w:rPr>
              <w:t>From Certificate Manager version 2.2.6.0 onwards we need to use JBOSS 8.</w:t>
            </w:r>
          </w:fldSimple>
        </w:p>
      </w:tc>
      <w:tc>
        <w:tcPr>
          <w:tcW w:w="10.50pt" w:type="dxa"/>
          <w:vMerge w:val="restart"/>
          <w:tcMar>
            <w:top w:w="0pt" w:type="dxa"/>
            <w:start w:w="0pt" w:type="dxa"/>
            <w:bottom w:w="0pt" w:type="dxa"/>
            <w:end w:w="0pt" w:type="dxa"/>
          </w:tcMar>
        </w:tcPr>
        <w:p w14:paraId="1A83B8EB" w14:textId="77777777" w:rsidR="00BB2D6C" w:rsidRDefault="001C7630">
          <w:pPr>
            <w:pStyle w:val="td1"/>
          </w:pPr>
          <w:r>
            <w:rPr>
              <w:noProof/>
            </w:rPr>
            <w:drawing>
              <wp:inline distT="0" distB="0" distL="114300" distR="114300" wp14:anchorId="58B79C95" wp14:editId="16FEE390">
                <wp:extent cx="9525" cy="371475"/>
                <wp:effectExtent l="0" t="0" r="0" b="0"/>
                <wp:docPr id="2065" name="Image 206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63225795"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4A59C6F8"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43</w:t>
          </w:r>
          <w:r>
            <w:rPr>
              <w:rStyle w:val="variable"/>
            </w:rPr>
            <w:fldChar w:fldCharType="end"/>
          </w:r>
        </w:p>
      </w:tc>
    </w:tr>
    <w:tr w:rsidR="00BB2D6C" w14:paraId="340313C1" w14:textId="77777777">
      <w:tc>
        <w:tcPr>
          <w:tcW w:w="489pt" w:type="dxa"/>
          <w:tcMar>
            <w:top w:w="0pt" w:type="dxa"/>
            <w:start w:w="0pt" w:type="dxa"/>
            <w:bottom w:w="0pt" w:type="dxa"/>
            <w:end w:w="0pt" w:type="dxa"/>
          </w:tcMar>
        </w:tcPr>
        <w:p w14:paraId="49307E3D" w14:textId="51ABE02F" w:rsidR="00BB2D6C" w:rsidRDefault="00E07877">
          <w:pPr>
            <w:pStyle w:val="td1"/>
          </w:pPr>
          <w:fldSimple w:instr=" STYLEREF h2 \* MERGEFORMAT ">
            <w:r w:rsidR="00CF762E">
              <w:rPr>
                <w:noProof/>
              </w:rPr>
              <w:t>Set Environment Variables</w:t>
            </w:r>
          </w:fldSimple>
        </w:p>
      </w:tc>
      <w:tc>
        <w:tcPr>
          <w:tcW w:w="10.50pt" w:type="dxa"/>
          <w:vMerge/>
        </w:tcPr>
        <w:p w14:paraId="6467CCFD" w14:textId="77777777" w:rsidR="00BB2D6C" w:rsidRDefault="00BB2D6C"/>
      </w:tc>
      <w:tc>
        <w:tcPr>
          <w:tcW w:w="27pt" w:type="dxa"/>
          <w:tcMar>
            <w:top w:w="0pt" w:type="dxa"/>
            <w:start w:w="0pt" w:type="dxa"/>
            <w:bottom w:w="0pt" w:type="dxa"/>
            <w:end w:w="0pt" w:type="dxa"/>
          </w:tcMar>
        </w:tcPr>
        <w:p w14:paraId="7D2FF626" w14:textId="77777777" w:rsidR="00BB2D6C" w:rsidRDefault="001C7630">
          <w:pPr>
            <w:pStyle w:val="td1"/>
          </w:pPr>
          <w:r>
            <w:t> </w:t>
          </w:r>
        </w:p>
      </w:tc>
    </w:tr>
  </w:tbl>
</w:hdr>
</file>

<file path=word/header2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C00EBDE" w14:textId="77777777" w:rsidR="00BB2D6C" w:rsidRDefault="00BB2D6C"/>
</w:hdr>
</file>

<file path=word/header2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BB2D6C" w14:paraId="0DEF926D" w14:textId="77777777">
      <w:tc>
        <w:tcPr>
          <w:tcW w:w="27pt" w:type="dxa"/>
          <w:tcMar>
            <w:top w:w="0pt" w:type="dxa"/>
            <w:start w:w="0pt" w:type="dxa"/>
            <w:bottom w:w="0pt" w:type="dxa"/>
            <w:end w:w="0pt" w:type="dxa"/>
          </w:tcMar>
        </w:tcPr>
        <w:p w14:paraId="2A00961B"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56</w:t>
          </w:r>
          <w:r>
            <w:rPr>
              <w:rStyle w:val="variable"/>
            </w:rPr>
            <w:fldChar w:fldCharType="end"/>
          </w:r>
        </w:p>
      </w:tc>
      <w:tc>
        <w:tcPr>
          <w:tcW w:w="10.50pt" w:type="dxa"/>
          <w:vMerge w:val="restart"/>
          <w:tcMar>
            <w:top w:w="0pt" w:type="dxa"/>
            <w:start w:w="0pt" w:type="dxa"/>
            <w:bottom w:w="0pt" w:type="dxa"/>
            <w:end w:w="0pt" w:type="dxa"/>
          </w:tcMar>
        </w:tcPr>
        <w:p w14:paraId="738B59E7" w14:textId="77777777" w:rsidR="00BB2D6C" w:rsidRDefault="001C7630">
          <w:pPr>
            <w:pStyle w:val="td"/>
          </w:pPr>
          <w:r>
            <w:rPr>
              <w:noProof/>
            </w:rPr>
            <w:drawing>
              <wp:inline distT="0" distB="0" distL="114300" distR="114300" wp14:anchorId="4B6CC036" wp14:editId="2616BA99">
                <wp:extent cx="9525" cy="371475"/>
                <wp:effectExtent l="0" t="0" r="0" b="0"/>
                <wp:docPr id="2066" name="Image 206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87971238"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4404F9CA" w14:textId="44CCEF85" w:rsidR="00BB2D6C" w:rsidRDefault="00E07877">
          <w:pPr>
            <w:pStyle w:val="td"/>
          </w:pPr>
          <w:fldSimple w:instr=" STYLEREF h1 \* MERGEFORMAT ">
            <w:r w:rsidR="00CF762E">
              <w:rPr>
                <w:noProof/>
              </w:rPr>
              <w:t>Post-Installation Tasks</w:t>
            </w:r>
          </w:fldSimple>
        </w:p>
      </w:tc>
    </w:tr>
    <w:tr w:rsidR="00BB2D6C" w14:paraId="421B0F61" w14:textId="77777777">
      <w:tc>
        <w:tcPr>
          <w:tcW w:w="27pt" w:type="dxa"/>
          <w:tcMar>
            <w:top w:w="0pt" w:type="dxa"/>
            <w:start w:w="0pt" w:type="dxa"/>
            <w:bottom w:w="0pt" w:type="dxa"/>
            <w:end w:w="0pt" w:type="dxa"/>
          </w:tcMar>
        </w:tcPr>
        <w:p w14:paraId="3AD1237C" w14:textId="77777777" w:rsidR="00BB2D6C" w:rsidRDefault="001C7630">
          <w:pPr>
            <w:pStyle w:val="td"/>
          </w:pPr>
          <w:r>
            <w:t> </w:t>
          </w:r>
        </w:p>
      </w:tc>
      <w:tc>
        <w:tcPr>
          <w:tcW w:w="10.50pt" w:type="dxa"/>
          <w:vMerge/>
        </w:tcPr>
        <w:p w14:paraId="044B1541" w14:textId="77777777" w:rsidR="00BB2D6C" w:rsidRDefault="00BB2D6C"/>
      </w:tc>
      <w:tc>
        <w:tcPr>
          <w:tcW w:w="489pt" w:type="dxa"/>
          <w:tcMar>
            <w:top w:w="0pt" w:type="dxa"/>
            <w:start w:w="0pt" w:type="dxa"/>
            <w:bottom w:w="0pt" w:type="dxa"/>
            <w:end w:w="0pt" w:type="dxa"/>
          </w:tcMar>
        </w:tcPr>
        <w:p w14:paraId="4F7B23D9" w14:textId="786D4386" w:rsidR="00BB2D6C" w:rsidRDefault="00E07877">
          <w:pPr>
            <w:pStyle w:val="td"/>
          </w:pPr>
          <w:fldSimple w:instr=" STYLEREF h2 \* MERGEFORMAT ">
            <w:r w:rsidR="00CF762E">
              <w:rPr>
                <w:noProof/>
              </w:rPr>
              <w:t>Data File Integrator</w:t>
            </w:r>
          </w:fldSimple>
        </w:p>
      </w:tc>
    </w:tr>
  </w:tbl>
</w:hdr>
</file>

<file path=word/header2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19B3611A" w14:textId="77777777">
      <w:tc>
        <w:tcPr>
          <w:tcW w:w="489pt" w:type="dxa"/>
          <w:tcMar>
            <w:top w:w="0pt" w:type="dxa"/>
            <w:start w:w="0pt" w:type="dxa"/>
            <w:bottom w:w="0pt" w:type="dxa"/>
            <w:end w:w="0pt" w:type="dxa"/>
          </w:tcMar>
        </w:tcPr>
        <w:p w14:paraId="1451CE1C" w14:textId="7986F277" w:rsidR="00BB2D6C" w:rsidRDefault="00E07877">
          <w:pPr>
            <w:pStyle w:val="td1"/>
          </w:pPr>
          <w:fldSimple w:instr=" STYLEREF h1 \* MERGEFORMAT ">
            <w:r w:rsidR="00CF762E">
              <w:rPr>
                <w:noProof/>
              </w:rPr>
              <w:t>Post-Installation Tasks</w:t>
            </w:r>
          </w:fldSimple>
        </w:p>
      </w:tc>
      <w:tc>
        <w:tcPr>
          <w:tcW w:w="10.50pt" w:type="dxa"/>
          <w:vMerge w:val="restart"/>
          <w:tcMar>
            <w:top w:w="0pt" w:type="dxa"/>
            <w:start w:w="0pt" w:type="dxa"/>
            <w:bottom w:w="0pt" w:type="dxa"/>
            <w:end w:w="0pt" w:type="dxa"/>
          </w:tcMar>
        </w:tcPr>
        <w:p w14:paraId="215CB6EE" w14:textId="77777777" w:rsidR="00BB2D6C" w:rsidRDefault="001C7630">
          <w:pPr>
            <w:pStyle w:val="td1"/>
          </w:pPr>
          <w:r>
            <w:rPr>
              <w:noProof/>
            </w:rPr>
            <w:drawing>
              <wp:inline distT="0" distB="0" distL="114300" distR="114300" wp14:anchorId="51015766" wp14:editId="3B82B966">
                <wp:extent cx="9525" cy="371475"/>
                <wp:effectExtent l="0" t="0" r="0" b="0"/>
                <wp:docPr id="2067" name="Image 206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56475837"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CE2891F"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55</w:t>
          </w:r>
          <w:r>
            <w:rPr>
              <w:rStyle w:val="variable"/>
            </w:rPr>
            <w:fldChar w:fldCharType="end"/>
          </w:r>
        </w:p>
      </w:tc>
    </w:tr>
    <w:tr w:rsidR="00BB2D6C" w14:paraId="48139222" w14:textId="77777777">
      <w:tc>
        <w:tcPr>
          <w:tcW w:w="489pt" w:type="dxa"/>
          <w:tcMar>
            <w:top w:w="0pt" w:type="dxa"/>
            <w:start w:w="0pt" w:type="dxa"/>
            <w:bottom w:w="0pt" w:type="dxa"/>
            <w:end w:w="0pt" w:type="dxa"/>
          </w:tcMar>
        </w:tcPr>
        <w:p w14:paraId="11A0D939" w14:textId="22D793B6" w:rsidR="00BB2D6C" w:rsidRDefault="00E07877">
          <w:pPr>
            <w:pStyle w:val="td1"/>
          </w:pPr>
          <w:fldSimple w:instr=" STYLEREF h2 \* MERGEFORMAT ">
            <w:r w:rsidR="00CF762E">
              <w:rPr>
                <w:noProof/>
              </w:rPr>
              <w:t>Determination</w:t>
            </w:r>
          </w:fldSimple>
        </w:p>
      </w:tc>
      <w:tc>
        <w:tcPr>
          <w:tcW w:w="10.50pt" w:type="dxa"/>
          <w:vMerge/>
        </w:tcPr>
        <w:p w14:paraId="62BA0AB7" w14:textId="77777777" w:rsidR="00BB2D6C" w:rsidRDefault="00BB2D6C"/>
      </w:tc>
      <w:tc>
        <w:tcPr>
          <w:tcW w:w="27pt" w:type="dxa"/>
          <w:tcMar>
            <w:top w:w="0pt" w:type="dxa"/>
            <w:start w:w="0pt" w:type="dxa"/>
            <w:bottom w:w="0pt" w:type="dxa"/>
            <w:end w:w="0pt" w:type="dxa"/>
          </w:tcMar>
        </w:tcPr>
        <w:p w14:paraId="1639F25D" w14:textId="77777777" w:rsidR="00BB2D6C" w:rsidRDefault="001C7630">
          <w:pPr>
            <w:pStyle w:val="td1"/>
          </w:pPr>
          <w:r>
            <w:t> </w:t>
          </w:r>
        </w:p>
      </w:tc>
    </w:tr>
  </w:tbl>
</w:hdr>
</file>

<file path=word/header2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A687C6C" w14:textId="77777777" w:rsidR="00BB2D6C" w:rsidRDefault="00BB2D6C"/>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88E6C16" w14:textId="77777777" w:rsidR="00BB2D6C" w:rsidRDefault="00BB2D6C"/>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BB2D6C" w14:paraId="12D70560" w14:textId="77777777">
      <w:tc>
        <w:tcPr>
          <w:tcW w:w="27pt" w:type="dxa"/>
          <w:tcMar>
            <w:top w:w="0pt" w:type="dxa"/>
            <w:start w:w="0pt" w:type="dxa"/>
            <w:bottom w:w="0pt" w:type="dxa"/>
            <w:end w:w="0pt" w:type="dxa"/>
          </w:tcMar>
        </w:tcPr>
        <w:p w14:paraId="083F5B7F"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10.50pt" w:type="dxa"/>
          <w:vMerge w:val="restart"/>
          <w:tcMar>
            <w:top w:w="0pt" w:type="dxa"/>
            <w:start w:w="0pt" w:type="dxa"/>
            <w:bottom w:w="0pt" w:type="dxa"/>
            <w:end w:w="0pt" w:type="dxa"/>
          </w:tcMar>
        </w:tcPr>
        <w:p w14:paraId="01A5BCC1" w14:textId="77777777" w:rsidR="00BB2D6C" w:rsidRDefault="001C7630">
          <w:pPr>
            <w:pStyle w:val="td"/>
          </w:pPr>
          <w:r>
            <w:rPr>
              <w:noProof/>
            </w:rPr>
            <w:drawing>
              <wp:inline distT="0" distB="0" distL="114300" distR="114300" wp14:anchorId="2D173C57" wp14:editId="6F729C8F">
                <wp:extent cx="9525" cy="371475"/>
                <wp:effectExtent l="0" t="0" r="0" b="0"/>
                <wp:docPr id="2052" name="Image 205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84022538"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4E46F2A2" w14:textId="190FFA2D" w:rsidR="00BB2D6C" w:rsidRDefault="003606B7">
          <w:pPr>
            <w:pStyle w:val="td"/>
          </w:pPr>
          <w:fldSimple w:instr=" STYLEREF h1 \* MERGEFORMAT ">
            <w:r w:rsidR="00CF762E">
              <w:rPr>
                <w:noProof/>
              </w:rPr>
              <w:t>Introduction</w:t>
            </w:r>
          </w:fldSimple>
        </w:p>
      </w:tc>
    </w:tr>
    <w:tr w:rsidR="00BB2D6C" w14:paraId="6FD17406" w14:textId="77777777">
      <w:tc>
        <w:tcPr>
          <w:tcW w:w="27pt" w:type="dxa"/>
          <w:tcMar>
            <w:top w:w="0pt" w:type="dxa"/>
            <w:start w:w="0pt" w:type="dxa"/>
            <w:bottom w:w="0pt" w:type="dxa"/>
            <w:end w:w="0pt" w:type="dxa"/>
          </w:tcMar>
        </w:tcPr>
        <w:p w14:paraId="5DF5EE9E" w14:textId="77777777" w:rsidR="00BB2D6C" w:rsidRDefault="001C7630">
          <w:pPr>
            <w:pStyle w:val="td"/>
          </w:pPr>
          <w:r>
            <w:t> </w:t>
          </w:r>
        </w:p>
      </w:tc>
      <w:tc>
        <w:tcPr>
          <w:tcW w:w="10.50pt" w:type="dxa"/>
          <w:vMerge/>
        </w:tcPr>
        <w:p w14:paraId="3ED00CD3" w14:textId="77777777" w:rsidR="00BB2D6C" w:rsidRDefault="00BB2D6C"/>
      </w:tc>
      <w:tc>
        <w:tcPr>
          <w:tcW w:w="489pt" w:type="dxa"/>
          <w:tcMar>
            <w:top w:w="0pt" w:type="dxa"/>
            <w:start w:w="0pt" w:type="dxa"/>
            <w:bottom w:w="0pt" w:type="dxa"/>
            <w:end w:w="0pt" w:type="dxa"/>
          </w:tcMar>
        </w:tcPr>
        <w:p w14:paraId="4E88C3EF" w14:textId="56530277" w:rsidR="00BB2D6C" w:rsidRDefault="003606B7">
          <w:pPr>
            <w:pStyle w:val="td"/>
          </w:pPr>
          <w:fldSimple w:instr=" STYLEREF h2 \* MERGEFORMAT ">
            <w:r w:rsidR="00CF762E">
              <w:rPr>
                <w:noProof/>
              </w:rPr>
              <w:t>Who Should Read This Guide?</w:t>
            </w:r>
          </w:fldSimple>
        </w:p>
      </w:tc>
    </w:tr>
  </w:tbl>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10680629" w14:textId="77777777">
      <w:tc>
        <w:tcPr>
          <w:tcW w:w="489pt" w:type="dxa"/>
          <w:tcMar>
            <w:top w:w="0pt" w:type="dxa"/>
            <w:start w:w="0pt" w:type="dxa"/>
            <w:bottom w:w="0pt" w:type="dxa"/>
            <w:end w:w="0pt" w:type="dxa"/>
          </w:tcMar>
        </w:tcPr>
        <w:p w14:paraId="77D4953F" w14:textId="77777777" w:rsidR="00BB2D6C" w:rsidRDefault="00BB2D6C">
          <w:pPr>
            <w:pStyle w:val="td1"/>
          </w:pPr>
          <w:fldSimple w:instr=" STYLEREF h1 \* MERGEFORMAT "/>
        </w:p>
      </w:tc>
      <w:tc>
        <w:tcPr>
          <w:tcW w:w="10.50pt" w:type="dxa"/>
          <w:vMerge w:val="restart"/>
          <w:tcMar>
            <w:top w:w="0pt" w:type="dxa"/>
            <w:start w:w="0pt" w:type="dxa"/>
            <w:bottom w:w="0pt" w:type="dxa"/>
            <w:end w:w="0pt" w:type="dxa"/>
          </w:tcMar>
        </w:tcPr>
        <w:p w14:paraId="316E8F05" w14:textId="77777777" w:rsidR="00BB2D6C" w:rsidRDefault="001C7630">
          <w:pPr>
            <w:pStyle w:val="td1"/>
          </w:pPr>
          <w:r>
            <w:rPr>
              <w:noProof/>
            </w:rPr>
            <w:drawing>
              <wp:inline distT="0" distB="0" distL="114300" distR="114300" wp14:anchorId="1AED1AAE" wp14:editId="15253B16">
                <wp:extent cx="9525" cy="371475"/>
                <wp:effectExtent l="0" t="0" r="0" b="0"/>
                <wp:docPr id="2053" name="Image 205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70815077"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971737A"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BB2D6C" w14:paraId="71577361" w14:textId="77777777">
      <w:tc>
        <w:tcPr>
          <w:tcW w:w="489pt" w:type="dxa"/>
          <w:tcMar>
            <w:top w:w="0pt" w:type="dxa"/>
            <w:start w:w="0pt" w:type="dxa"/>
            <w:bottom w:w="0pt" w:type="dxa"/>
            <w:end w:w="0pt" w:type="dxa"/>
          </w:tcMar>
        </w:tcPr>
        <w:p w14:paraId="01C109AC" w14:textId="77777777" w:rsidR="00BB2D6C" w:rsidRDefault="00BB2D6C">
          <w:pPr>
            <w:pStyle w:val="td1"/>
          </w:pPr>
          <w:fldSimple w:instr=" STYLEREF h2 \* MERGEFORMAT "/>
        </w:p>
      </w:tc>
      <w:tc>
        <w:tcPr>
          <w:tcW w:w="10.50pt" w:type="dxa"/>
          <w:vMerge/>
        </w:tcPr>
        <w:p w14:paraId="659CB67E" w14:textId="77777777" w:rsidR="00BB2D6C" w:rsidRDefault="00BB2D6C"/>
      </w:tc>
      <w:tc>
        <w:tcPr>
          <w:tcW w:w="27pt" w:type="dxa"/>
          <w:tcMar>
            <w:top w:w="0pt" w:type="dxa"/>
            <w:start w:w="0pt" w:type="dxa"/>
            <w:bottom w:w="0pt" w:type="dxa"/>
            <w:end w:w="0pt" w:type="dxa"/>
          </w:tcMar>
        </w:tcPr>
        <w:p w14:paraId="4811E3A8" w14:textId="77777777" w:rsidR="00BB2D6C" w:rsidRDefault="001C7630">
          <w:pPr>
            <w:pStyle w:val="td1"/>
          </w:pPr>
          <w:r>
            <w:t> </w:t>
          </w:r>
        </w:p>
      </w:tc>
    </w:tr>
  </w:tbl>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BB2D6C" w14:paraId="6953B9D9" w14:textId="77777777">
      <w:tc>
        <w:tcPr>
          <w:tcW w:w="27pt" w:type="dxa"/>
          <w:tcMar>
            <w:top w:w="0pt" w:type="dxa"/>
            <w:start w:w="0pt" w:type="dxa"/>
            <w:bottom w:w="0pt" w:type="dxa"/>
            <w:end w:w="0pt" w:type="dxa"/>
          </w:tcMar>
        </w:tcPr>
        <w:p w14:paraId="2A671C23"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10.50pt" w:type="dxa"/>
          <w:vMerge w:val="restart"/>
          <w:tcMar>
            <w:top w:w="0pt" w:type="dxa"/>
            <w:start w:w="0pt" w:type="dxa"/>
            <w:bottom w:w="0pt" w:type="dxa"/>
            <w:end w:w="0pt" w:type="dxa"/>
          </w:tcMar>
        </w:tcPr>
        <w:p w14:paraId="50AF4647" w14:textId="77777777" w:rsidR="00BB2D6C" w:rsidRDefault="001C7630">
          <w:pPr>
            <w:pStyle w:val="td"/>
          </w:pPr>
          <w:r>
            <w:rPr>
              <w:noProof/>
            </w:rPr>
            <w:drawing>
              <wp:inline distT="0" distB="0" distL="114300" distR="114300" wp14:anchorId="50588578" wp14:editId="6F053B8F">
                <wp:extent cx="9525" cy="371475"/>
                <wp:effectExtent l="0" t="0" r="0" b="0"/>
                <wp:docPr id="2054" name="Image 205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08489045"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6F27EA48" w14:textId="77777777" w:rsidR="00BB2D6C" w:rsidRDefault="00BB2D6C">
          <w:pPr>
            <w:pStyle w:val="td"/>
          </w:pPr>
          <w:fldSimple w:instr=" STYLEREF h1 \* MERGEFORMAT "/>
        </w:p>
      </w:tc>
    </w:tr>
    <w:tr w:rsidR="00BB2D6C" w14:paraId="49475DAA" w14:textId="77777777">
      <w:tc>
        <w:tcPr>
          <w:tcW w:w="27pt" w:type="dxa"/>
          <w:tcMar>
            <w:top w:w="0pt" w:type="dxa"/>
            <w:start w:w="0pt" w:type="dxa"/>
            <w:bottom w:w="0pt" w:type="dxa"/>
            <w:end w:w="0pt" w:type="dxa"/>
          </w:tcMar>
        </w:tcPr>
        <w:p w14:paraId="4C0DB709" w14:textId="77777777" w:rsidR="00BB2D6C" w:rsidRDefault="001C7630">
          <w:pPr>
            <w:pStyle w:val="td"/>
          </w:pPr>
          <w:r>
            <w:t> </w:t>
          </w:r>
        </w:p>
      </w:tc>
      <w:tc>
        <w:tcPr>
          <w:tcW w:w="10.50pt" w:type="dxa"/>
          <w:vMerge/>
        </w:tcPr>
        <w:p w14:paraId="4533C21D" w14:textId="77777777" w:rsidR="00BB2D6C" w:rsidRDefault="00BB2D6C"/>
      </w:tc>
      <w:tc>
        <w:tcPr>
          <w:tcW w:w="489pt" w:type="dxa"/>
          <w:tcMar>
            <w:top w:w="0pt" w:type="dxa"/>
            <w:start w:w="0pt" w:type="dxa"/>
            <w:bottom w:w="0pt" w:type="dxa"/>
            <w:end w:w="0pt" w:type="dxa"/>
          </w:tcMar>
        </w:tcPr>
        <w:p w14:paraId="6DAAB750" w14:textId="77777777" w:rsidR="00BB2D6C" w:rsidRDefault="00BB2D6C">
          <w:pPr>
            <w:pStyle w:val="td"/>
          </w:pPr>
          <w:fldSimple w:instr=" STYLEREF h2 \* MERGEFORMAT "/>
        </w:p>
      </w:tc>
    </w:tr>
  </w:tbl>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4D41742C" w14:textId="77777777">
      <w:tc>
        <w:tcPr>
          <w:tcW w:w="489pt" w:type="dxa"/>
          <w:tcMar>
            <w:top w:w="0pt" w:type="dxa"/>
            <w:start w:w="0pt" w:type="dxa"/>
            <w:bottom w:w="0pt" w:type="dxa"/>
            <w:end w:w="0pt" w:type="dxa"/>
          </w:tcMar>
        </w:tcPr>
        <w:p w14:paraId="45D35714" w14:textId="76DA4AC1" w:rsidR="00BB2D6C" w:rsidRDefault="007B420C">
          <w:pPr>
            <w:pStyle w:val="td1"/>
          </w:pPr>
          <w:fldSimple w:instr=" STYLEREF h1 \* MERGEFORMAT ">
            <w:r w:rsidR="00CF762E">
              <w:rPr>
                <w:noProof/>
              </w:rPr>
              <w:t>Introduction</w:t>
            </w:r>
          </w:fldSimple>
        </w:p>
      </w:tc>
      <w:tc>
        <w:tcPr>
          <w:tcW w:w="10.50pt" w:type="dxa"/>
          <w:vMerge w:val="restart"/>
          <w:tcMar>
            <w:top w:w="0pt" w:type="dxa"/>
            <w:start w:w="0pt" w:type="dxa"/>
            <w:bottom w:w="0pt" w:type="dxa"/>
            <w:end w:w="0pt" w:type="dxa"/>
          </w:tcMar>
        </w:tcPr>
        <w:p w14:paraId="57C07CF2" w14:textId="77777777" w:rsidR="00BB2D6C" w:rsidRDefault="001C7630">
          <w:pPr>
            <w:pStyle w:val="td1"/>
          </w:pPr>
          <w:r>
            <w:rPr>
              <w:noProof/>
            </w:rPr>
            <w:drawing>
              <wp:inline distT="0" distB="0" distL="114300" distR="114300" wp14:anchorId="36CADD87" wp14:editId="1FA15232">
                <wp:extent cx="9525" cy="371475"/>
                <wp:effectExtent l="0" t="0" r="0" b="0"/>
                <wp:docPr id="2055" name="Image 20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58847695"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0E863239"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BB2D6C" w14:paraId="2D8BE11C" w14:textId="77777777">
      <w:tc>
        <w:tcPr>
          <w:tcW w:w="489pt" w:type="dxa"/>
          <w:tcMar>
            <w:top w:w="0pt" w:type="dxa"/>
            <w:start w:w="0pt" w:type="dxa"/>
            <w:bottom w:w="0pt" w:type="dxa"/>
            <w:end w:w="0pt" w:type="dxa"/>
          </w:tcMar>
        </w:tcPr>
        <w:p w14:paraId="6312900D" w14:textId="62F74472" w:rsidR="00BB2D6C" w:rsidRDefault="007B420C">
          <w:pPr>
            <w:pStyle w:val="td1"/>
          </w:pPr>
          <w:fldSimple w:instr=" STYLEREF h2 \* MERGEFORMAT ">
            <w:r w:rsidR="00CF762E">
              <w:rPr>
                <w:noProof/>
              </w:rPr>
              <w:t>Who Should Read This Guide?</w:t>
            </w:r>
          </w:fldSimple>
        </w:p>
      </w:tc>
      <w:tc>
        <w:tcPr>
          <w:tcW w:w="10.50pt" w:type="dxa"/>
          <w:vMerge/>
        </w:tcPr>
        <w:p w14:paraId="5A2D3B48" w14:textId="77777777" w:rsidR="00BB2D6C" w:rsidRDefault="00BB2D6C"/>
      </w:tc>
      <w:tc>
        <w:tcPr>
          <w:tcW w:w="27pt" w:type="dxa"/>
          <w:tcMar>
            <w:top w:w="0pt" w:type="dxa"/>
            <w:start w:w="0pt" w:type="dxa"/>
            <w:bottom w:w="0pt" w:type="dxa"/>
            <w:end w:w="0pt" w:type="dxa"/>
          </w:tcMar>
        </w:tcPr>
        <w:p w14:paraId="14481CF7" w14:textId="77777777" w:rsidR="00BB2D6C" w:rsidRDefault="001C7630">
          <w:pPr>
            <w:pStyle w:val="td1"/>
          </w:pPr>
          <w:r>
            <w:t> </w:t>
          </w:r>
        </w:p>
      </w:tc>
    </w:tr>
  </w:tbl>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BB2D6C" w14:paraId="0650603F" w14:textId="77777777">
      <w:tc>
        <w:tcPr>
          <w:tcW w:w="27pt" w:type="dxa"/>
          <w:tcMar>
            <w:top w:w="0pt" w:type="dxa"/>
            <w:start w:w="0pt" w:type="dxa"/>
            <w:bottom w:w="0pt" w:type="dxa"/>
            <w:end w:w="0pt" w:type="dxa"/>
          </w:tcMar>
        </w:tcPr>
        <w:p w14:paraId="175B4419" w14:textId="77777777" w:rsidR="00BB2D6C" w:rsidRDefault="001C7630">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235041E9" w14:textId="77777777" w:rsidR="00BB2D6C" w:rsidRDefault="001C7630">
          <w:pPr>
            <w:pStyle w:val="td"/>
          </w:pPr>
          <w:r>
            <w:rPr>
              <w:noProof/>
            </w:rPr>
            <w:drawing>
              <wp:inline distT="0" distB="0" distL="114300" distR="114300" wp14:anchorId="0ADB0CF4" wp14:editId="108C9661">
                <wp:extent cx="9525" cy="371475"/>
                <wp:effectExtent l="0" t="0" r="0" b="0"/>
                <wp:docPr id="2056" name="Image 205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37280680"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8FD3E6A" w14:textId="097B3AB5" w:rsidR="00BB2D6C" w:rsidRDefault="007B420C">
          <w:pPr>
            <w:pStyle w:val="td"/>
          </w:pPr>
          <w:fldSimple w:instr=" STYLEREF h1 \* MERGEFORMAT ">
            <w:r w:rsidR="00CF762E">
              <w:rPr>
                <w:noProof/>
              </w:rPr>
              <w:t>Introduction</w:t>
            </w:r>
          </w:fldSimple>
        </w:p>
      </w:tc>
    </w:tr>
    <w:tr w:rsidR="00BB2D6C" w14:paraId="36DBF497" w14:textId="77777777">
      <w:tc>
        <w:tcPr>
          <w:tcW w:w="27pt" w:type="dxa"/>
          <w:tcMar>
            <w:top w:w="0pt" w:type="dxa"/>
            <w:start w:w="0pt" w:type="dxa"/>
            <w:bottom w:w="0pt" w:type="dxa"/>
            <w:end w:w="0pt" w:type="dxa"/>
          </w:tcMar>
        </w:tcPr>
        <w:p w14:paraId="54890E67" w14:textId="77777777" w:rsidR="00BB2D6C" w:rsidRDefault="001C7630">
          <w:pPr>
            <w:pStyle w:val="td"/>
          </w:pPr>
          <w:r>
            <w:t> </w:t>
          </w:r>
        </w:p>
      </w:tc>
      <w:tc>
        <w:tcPr>
          <w:tcW w:w="10.50pt" w:type="dxa"/>
          <w:vMerge/>
        </w:tcPr>
        <w:p w14:paraId="28FA6421" w14:textId="77777777" w:rsidR="00BB2D6C" w:rsidRDefault="00BB2D6C"/>
      </w:tc>
      <w:tc>
        <w:tcPr>
          <w:tcW w:w="489pt" w:type="dxa"/>
          <w:tcMar>
            <w:top w:w="0pt" w:type="dxa"/>
            <w:start w:w="0pt" w:type="dxa"/>
            <w:bottom w:w="0pt" w:type="dxa"/>
            <w:end w:w="0pt" w:type="dxa"/>
          </w:tcMar>
        </w:tcPr>
        <w:p w14:paraId="28E0103E" w14:textId="14ED490A" w:rsidR="00BB2D6C" w:rsidRDefault="007B420C">
          <w:pPr>
            <w:pStyle w:val="td"/>
          </w:pPr>
          <w:fldSimple w:instr=" STYLEREF h2 \* MERGEFORMAT ">
            <w:r w:rsidR="00CF762E">
              <w:rPr>
                <w:noProof/>
              </w:rPr>
              <w:t>Who Should Read This Guide?</w:t>
            </w:r>
          </w:fldSimple>
        </w:p>
      </w:tc>
    </w:tr>
  </w:tbl>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BB2D6C" w14:paraId="3BDA43D2" w14:textId="77777777">
      <w:tc>
        <w:tcPr>
          <w:tcW w:w="489pt" w:type="dxa"/>
          <w:tcMar>
            <w:top w:w="0pt" w:type="dxa"/>
            <w:start w:w="0pt" w:type="dxa"/>
            <w:bottom w:w="0pt" w:type="dxa"/>
            <w:end w:w="0pt" w:type="dxa"/>
          </w:tcMar>
        </w:tcPr>
        <w:p w14:paraId="39265091" w14:textId="73C37001" w:rsidR="00BB2D6C" w:rsidRDefault="003606B7">
          <w:pPr>
            <w:pStyle w:val="td1"/>
          </w:pPr>
          <w:fldSimple w:instr=" STYLEREF h1 \* MERGEFORMAT ">
            <w:r w:rsidR="00CF762E">
              <w:rPr>
                <w:noProof/>
              </w:rPr>
              <w:t>Introduction</w:t>
            </w:r>
          </w:fldSimple>
        </w:p>
      </w:tc>
      <w:tc>
        <w:tcPr>
          <w:tcW w:w="10.50pt" w:type="dxa"/>
          <w:vMerge w:val="restart"/>
          <w:tcMar>
            <w:top w:w="0pt" w:type="dxa"/>
            <w:start w:w="0pt" w:type="dxa"/>
            <w:bottom w:w="0pt" w:type="dxa"/>
            <w:end w:w="0pt" w:type="dxa"/>
          </w:tcMar>
        </w:tcPr>
        <w:p w14:paraId="0DED9A07" w14:textId="77777777" w:rsidR="00BB2D6C" w:rsidRDefault="001C7630">
          <w:pPr>
            <w:pStyle w:val="td1"/>
          </w:pPr>
          <w:r>
            <w:rPr>
              <w:noProof/>
            </w:rPr>
            <w:drawing>
              <wp:inline distT="0" distB="0" distL="114300" distR="114300" wp14:anchorId="7C71C161" wp14:editId="3314A4A5">
                <wp:extent cx="9525" cy="371475"/>
                <wp:effectExtent l="0" t="0" r="0" b="0"/>
                <wp:docPr id="2057" name="Image 205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638022402"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6F3ABFBA" w14:textId="77777777" w:rsidR="00BB2D6C" w:rsidRDefault="001C7630">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BB2D6C" w14:paraId="7A3A93B6" w14:textId="77777777">
      <w:tc>
        <w:tcPr>
          <w:tcW w:w="489pt" w:type="dxa"/>
          <w:tcMar>
            <w:top w:w="0pt" w:type="dxa"/>
            <w:start w:w="0pt" w:type="dxa"/>
            <w:bottom w:w="0pt" w:type="dxa"/>
            <w:end w:w="0pt" w:type="dxa"/>
          </w:tcMar>
        </w:tcPr>
        <w:p w14:paraId="3F68B5DE" w14:textId="20CD0922" w:rsidR="00BB2D6C" w:rsidRDefault="003606B7">
          <w:pPr>
            <w:pStyle w:val="td1"/>
          </w:pPr>
          <w:fldSimple w:instr=" STYLEREF h2 \* MERGEFORMAT ">
            <w:r w:rsidR="00CF762E">
              <w:rPr>
                <w:noProof/>
              </w:rPr>
              <w:t>Who Should Read This Guide?</w:t>
            </w:r>
          </w:fldSimple>
        </w:p>
      </w:tc>
      <w:tc>
        <w:tcPr>
          <w:tcW w:w="10.50pt" w:type="dxa"/>
          <w:vMerge/>
        </w:tcPr>
        <w:p w14:paraId="2F15D2AD" w14:textId="77777777" w:rsidR="00BB2D6C" w:rsidRDefault="00BB2D6C"/>
      </w:tc>
      <w:tc>
        <w:tcPr>
          <w:tcW w:w="27pt" w:type="dxa"/>
          <w:tcMar>
            <w:top w:w="0pt" w:type="dxa"/>
            <w:start w:w="0pt" w:type="dxa"/>
            <w:bottom w:w="0pt" w:type="dxa"/>
            <w:end w:w="0pt" w:type="dxa"/>
          </w:tcMar>
        </w:tcPr>
        <w:p w14:paraId="73400632" w14:textId="77777777" w:rsidR="00BB2D6C" w:rsidRDefault="001C7630">
          <w:pPr>
            <w:pStyle w:val="td1"/>
          </w:pPr>
          <w:r>
            <w:t> </w:t>
          </w:r>
        </w:p>
      </w:tc>
    </w:tr>
  </w:tbl>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1A6586F"/>
    <w:multiLevelType w:val="hybridMultilevel"/>
    <w:tmpl w:val="00000000"/>
    <w:lvl w:ilvl="0" w:tplc="AA2AA90E">
      <w:start w:val="1"/>
      <w:numFmt w:val="decimal"/>
      <w:lvlText w:val="%1."/>
      <w:lvlJc w:val="end"/>
      <w:pPr>
        <w:keepLines/>
        <w:tabs>
          <w:tab w:val="num" w:pos="0pt"/>
        </w:tabs>
        <w:spacing w:before="12pt" w:after="12pt"/>
        <w:ind w:start="0pt" w:hanging="10.50pt"/>
      </w:pPr>
      <w:rPr>
        <w:color w:val="404040"/>
        <w:sz w:val="21"/>
        <w:szCs w:val="21"/>
      </w:rPr>
    </w:lvl>
    <w:lvl w:ilvl="1" w:tplc="0C0EE332">
      <w:start w:val="1"/>
      <w:numFmt w:val="decimal"/>
      <w:lvlText w:val=""/>
      <w:lvlJc w:val="start"/>
    </w:lvl>
    <w:lvl w:ilvl="2" w:tplc="A4BEAA48">
      <w:start w:val="1"/>
      <w:numFmt w:val="decimal"/>
      <w:lvlText w:val=""/>
      <w:lvlJc w:val="start"/>
    </w:lvl>
    <w:lvl w:ilvl="3" w:tplc="12269A10">
      <w:start w:val="1"/>
      <w:numFmt w:val="decimal"/>
      <w:lvlText w:val=""/>
      <w:lvlJc w:val="start"/>
    </w:lvl>
    <w:lvl w:ilvl="4" w:tplc="DEF2A070">
      <w:start w:val="1"/>
      <w:numFmt w:val="decimal"/>
      <w:lvlText w:val=""/>
      <w:lvlJc w:val="start"/>
    </w:lvl>
    <w:lvl w:ilvl="5" w:tplc="5E1E0378">
      <w:start w:val="1"/>
      <w:numFmt w:val="decimal"/>
      <w:lvlText w:val=""/>
      <w:lvlJc w:val="start"/>
    </w:lvl>
    <w:lvl w:ilvl="6" w:tplc="71B00F34">
      <w:start w:val="1"/>
      <w:numFmt w:val="decimal"/>
      <w:lvlText w:val=""/>
      <w:lvlJc w:val="start"/>
    </w:lvl>
    <w:lvl w:ilvl="7" w:tplc="91501AB2">
      <w:start w:val="1"/>
      <w:numFmt w:val="decimal"/>
      <w:lvlText w:val=""/>
      <w:lvlJc w:val="start"/>
    </w:lvl>
    <w:lvl w:ilvl="8" w:tplc="7BF25518">
      <w:start w:val="1"/>
      <w:numFmt w:val="decimal"/>
      <w:lvlText w:val=""/>
      <w:lvlJc w:val="start"/>
    </w:lvl>
  </w:abstractNum>
  <w:abstractNum w:abstractNumId="1" w15:restartNumberingAfterBreak="0">
    <w:nsid w:val="01E59F2B"/>
    <w:multiLevelType w:val="hybridMultilevel"/>
    <w:tmpl w:val="00000000"/>
    <w:lvl w:ilvl="0" w:tplc="1204AA64">
      <w:start w:val="1"/>
      <w:numFmt w:val="decimal"/>
      <w:lvlText w:val=""/>
      <w:lvlJc w:val="start"/>
    </w:lvl>
    <w:lvl w:ilvl="1" w:tplc="5C6036EA">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31944A3A">
      <w:start w:val="1"/>
      <w:numFmt w:val="decimal"/>
      <w:lvlText w:val=""/>
      <w:lvlJc w:val="start"/>
    </w:lvl>
    <w:lvl w:ilvl="3" w:tplc="F920F962">
      <w:start w:val="1"/>
      <w:numFmt w:val="decimal"/>
      <w:lvlText w:val=""/>
      <w:lvlJc w:val="start"/>
    </w:lvl>
    <w:lvl w:ilvl="4" w:tplc="EBA48CF2">
      <w:start w:val="1"/>
      <w:numFmt w:val="decimal"/>
      <w:lvlText w:val=""/>
      <w:lvlJc w:val="start"/>
    </w:lvl>
    <w:lvl w:ilvl="5" w:tplc="8B224016">
      <w:start w:val="1"/>
      <w:numFmt w:val="decimal"/>
      <w:lvlText w:val=""/>
      <w:lvlJc w:val="start"/>
    </w:lvl>
    <w:lvl w:ilvl="6" w:tplc="0E30CA00">
      <w:start w:val="1"/>
      <w:numFmt w:val="decimal"/>
      <w:lvlText w:val=""/>
      <w:lvlJc w:val="start"/>
    </w:lvl>
    <w:lvl w:ilvl="7" w:tplc="073832A4">
      <w:start w:val="1"/>
      <w:numFmt w:val="decimal"/>
      <w:lvlText w:val=""/>
      <w:lvlJc w:val="start"/>
    </w:lvl>
    <w:lvl w:ilvl="8" w:tplc="3F367098">
      <w:start w:val="1"/>
      <w:numFmt w:val="decimal"/>
      <w:lvlText w:val=""/>
      <w:lvlJc w:val="start"/>
    </w:lvl>
  </w:abstractNum>
  <w:abstractNum w:abstractNumId="2" w15:restartNumberingAfterBreak="0">
    <w:nsid w:val="066FEE35"/>
    <w:multiLevelType w:val="hybridMultilevel"/>
    <w:tmpl w:val="00000000"/>
    <w:lvl w:ilvl="0" w:tplc="8D2C4EB8">
      <w:start w:val="1"/>
      <w:numFmt w:val="decimal"/>
      <w:lvlText w:val="%1."/>
      <w:lvlJc w:val="end"/>
      <w:pPr>
        <w:keepLines/>
        <w:tabs>
          <w:tab w:val="num" w:pos="0pt"/>
        </w:tabs>
        <w:spacing w:before="12pt" w:after="12pt"/>
        <w:ind w:start="0pt" w:hanging="10.50pt"/>
      </w:pPr>
      <w:rPr>
        <w:color w:val="404040"/>
        <w:sz w:val="21"/>
        <w:szCs w:val="21"/>
      </w:rPr>
    </w:lvl>
    <w:lvl w:ilvl="1" w:tplc="815E7F60">
      <w:start w:val="1"/>
      <w:numFmt w:val="decimal"/>
      <w:lvlText w:val=""/>
      <w:lvlJc w:val="start"/>
    </w:lvl>
    <w:lvl w:ilvl="2" w:tplc="0F521888">
      <w:start w:val="1"/>
      <w:numFmt w:val="decimal"/>
      <w:lvlText w:val=""/>
      <w:lvlJc w:val="start"/>
    </w:lvl>
    <w:lvl w:ilvl="3" w:tplc="5708284E">
      <w:start w:val="1"/>
      <w:numFmt w:val="decimal"/>
      <w:lvlText w:val=""/>
      <w:lvlJc w:val="start"/>
    </w:lvl>
    <w:lvl w:ilvl="4" w:tplc="A148D328">
      <w:start w:val="1"/>
      <w:numFmt w:val="decimal"/>
      <w:lvlText w:val=""/>
      <w:lvlJc w:val="start"/>
    </w:lvl>
    <w:lvl w:ilvl="5" w:tplc="5A70EF72">
      <w:start w:val="1"/>
      <w:numFmt w:val="decimal"/>
      <w:lvlText w:val=""/>
      <w:lvlJc w:val="start"/>
    </w:lvl>
    <w:lvl w:ilvl="6" w:tplc="70DAFCF0">
      <w:start w:val="1"/>
      <w:numFmt w:val="decimal"/>
      <w:lvlText w:val=""/>
      <w:lvlJc w:val="start"/>
    </w:lvl>
    <w:lvl w:ilvl="7" w:tplc="1396C32C">
      <w:start w:val="1"/>
      <w:numFmt w:val="decimal"/>
      <w:lvlText w:val=""/>
      <w:lvlJc w:val="start"/>
    </w:lvl>
    <w:lvl w:ilvl="8" w:tplc="EE3C3900">
      <w:start w:val="1"/>
      <w:numFmt w:val="decimal"/>
      <w:lvlText w:val=""/>
      <w:lvlJc w:val="start"/>
    </w:lvl>
  </w:abstractNum>
  <w:abstractNum w:abstractNumId="3" w15:restartNumberingAfterBreak="0">
    <w:nsid w:val="07622755"/>
    <w:multiLevelType w:val="hybridMultilevel"/>
    <w:tmpl w:val="00000000"/>
    <w:lvl w:ilvl="0" w:tplc="2112FB84">
      <w:start w:val="1"/>
      <w:numFmt w:val="decimal"/>
      <w:lvlText w:val="%1."/>
      <w:lvlJc w:val="end"/>
      <w:pPr>
        <w:keepLines/>
        <w:tabs>
          <w:tab w:val="num" w:pos="0pt"/>
        </w:tabs>
        <w:spacing w:before="12pt" w:after="12pt"/>
        <w:ind w:start="0pt" w:hanging="10.50pt"/>
      </w:pPr>
      <w:rPr>
        <w:color w:val="404040"/>
        <w:sz w:val="21"/>
        <w:szCs w:val="21"/>
      </w:rPr>
    </w:lvl>
    <w:lvl w:ilvl="1" w:tplc="7EA62864">
      <w:start w:val="1"/>
      <w:numFmt w:val="decimal"/>
      <w:lvlText w:val=""/>
      <w:lvlJc w:val="start"/>
    </w:lvl>
    <w:lvl w:ilvl="2" w:tplc="CC6035C2">
      <w:start w:val="1"/>
      <w:numFmt w:val="decimal"/>
      <w:lvlText w:val=""/>
      <w:lvlJc w:val="start"/>
    </w:lvl>
    <w:lvl w:ilvl="3" w:tplc="9B300F86">
      <w:start w:val="1"/>
      <w:numFmt w:val="decimal"/>
      <w:lvlText w:val=""/>
      <w:lvlJc w:val="start"/>
    </w:lvl>
    <w:lvl w:ilvl="4" w:tplc="C4E2B106">
      <w:start w:val="1"/>
      <w:numFmt w:val="decimal"/>
      <w:lvlText w:val=""/>
      <w:lvlJc w:val="start"/>
    </w:lvl>
    <w:lvl w:ilvl="5" w:tplc="B22A7B74">
      <w:start w:val="1"/>
      <w:numFmt w:val="decimal"/>
      <w:lvlText w:val=""/>
      <w:lvlJc w:val="start"/>
    </w:lvl>
    <w:lvl w:ilvl="6" w:tplc="B0C85ECA">
      <w:start w:val="1"/>
      <w:numFmt w:val="decimal"/>
      <w:lvlText w:val=""/>
      <w:lvlJc w:val="start"/>
    </w:lvl>
    <w:lvl w:ilvl="7" w:tplc="E0E66814">
      <w:start w:val="1"/>
      <w:numFmt w:val="decimal"/>
      <w:lvlText w:val=""/>
      <w:lvlJc w:val="start"/>
    </w:lvl>
    <w:lvl w:ilvl="8" w:tplc="278A5B8A">
      <w:start w:val="1"/>
      <w:numFmt w:val="decimal"/>
      <w:lvlText w:val=""/>
      <w:lvlJc w:val="start"/>
    </w:lvl>
  </w:abstractNum>
  <w:abstractNum w:abstractNumId="4" w15:restartNumberingAfterBreak="0">
    <w:nsid w:val="0912B2E9"/>
    <w:multiLevelType w:val="hybridMultilevel"/>
    <w:tmpl w:val="00000000"/>
    <w:lvl w:ilvl="0" w:tplc="AEFA186A">
      <w:start w:val="1"/>
      <w:numFmt w:val="decimal"/>
      <w:lvlText w:val="%1."/>
      <w:lvlJc w:val="end"/>
      <w:pPr>
        <w:keepLines/>
        <w:tabs>
          <w:tab w:val="num" w:pos="0pt"/>
        </w:tabs>
        <w:spacing w:before="12pt" w:after="12pt"/>
        <w:ind w:start="0pt" w:hanging="10.50pt"/>
      </w:pPr>
      <w:rPr>
        <w:color w:val="404040"/>
        <w:sz w:val="21"/>
        <w:szCs w:val="21"/>
      </w:rPr>
    </w:lvl>
    <w:lvl w:ilvl="1" w:tplc="E9BA4370">
      <w:start w:val="1"/>
      <w:numFmt w:val="decimal"/>
      <w:lvlText w:val=""/>
      <w:lvlJc w:val="start"/>
    </w:lvl>
    <w:lvl w:ilvl="2" w:tplc="B2B4560C">
      <w:start w:val="1"/>
      <w:numFmt w:val="decimal"/>
      <w:lvlText w:val=""/>
      <w:lvlJc w:val="start"/>
    </w:lvl>
    <w:lvl w:ilvl="3" w:tplc="90E667E8">
      <w:start w:val="1"/>
      <w:numFmt w:val="decimal"/>
      <w:lvlText w:val=""/>
      <w:lvlJc w:val="start"/>
    </w:lvl>
    <w:lvl w:ilvl="4" w:tplc="9552E3DE">
      <w:start w:val="1"/>
      <w:numFmt w:val="decimal"/>
      <w:lvlText w:val=""/>
      <w:lvlJc w:val="start"/>
    </w:lvl>
    <w:lvl w:ilvl="5" w:tplc="5D10A756">
      <w:start w:val="1"/>
      <w:numFmt w:val="decimal"/>
      <w:lvlText w:val=""/>
      <w:lvlJc w:val="start"/>
    </w:lvl>
    <w:lvl w:ilvl="6" w:tplc="3EE082BC">
      <w:start w:val="1"/>
      <w:numFmt w:val="decimal"/>
      <w:lvlText w:val=""/>
      <w:lvlJc w:val="start"/>
    </w:lvl>
    <w:lvl w:ilvl="7" w:tplc="D82C9EEE">
      <w:start w:val="1"/>
      <w:numFmt w:val="decimal"/>
      <w:lvlText w:val=""/>
      <w:lvlJc w:val="start"/>
    </w:lvl>
    <w:lvl w:ilvl="8" w:tplc="785AA8B8">
      <w:start w:val="1"/>
      <w:numFmt w:val="decimal"/>
      <w:lvlText w:val=""/>
      <w:lvlJc w:val="start"/>
    </w:lvl>
  </w:abstractNum>
  <w:abstractNum w:abstractNumId="5" w15:restartNumberingAfterBreak="0">
    <w:nsid w:val="0BD7442E"/>
    <w:multiLevelType w:val="hybridMultilevel"/>
    <w:tmpl w:val="00000000"/>
    <w:lvl w:ilvl="0" w:tplc="94CC0296">
      <w:start w:val="1"/>
      <w:numFmt w:val="decimal"/>
      <w:lvlText w:val="%1."/>
      <w:lvlJc w:val="end"/>
      <w:pPr>
        <w:keepLines/>
        <w:tabs>
          <w:tab w:val="num" w:pos="0pt"/>
        </w:tabs>
        <w:spacing w:before="12pt" w:after="12pt"/>
        <w:ind w:start="0pt" w:hanging="10.50pt"/>
      </w:pPr>
      <w:rPr>
        <w:color w:val="404040"/>
        <w:sz w:val="21"/>
        <w:szCs w:val="21"/>
      </w:rPr>
    </w:lvl>
    <w:lvl w:ilvl="1" w:tplc="9AEAABC6">
      <w:start w:val="1"/>
      <w:numFmt w:val="decimal"/>
      <w:lvlText w:val=""/>
      <w:lvlJc w:val="start"/>
    </w:lvl>
    <w:lvl w:ilvl="2" w:tplc="7DDE5062">
      <w:start w:val="1"/>
      <w:numFmt w:val="decimal"/>
      <w:lvlText w:val=""/>
      <w:lvlJc w:val="start"/>
    </w:lvl>
    <w:lvl w:ilvl="3" w:tplc="41A4B85A">
      <w:start w:val="1"/>
      <w:numFmt w:val="decimal"/>
      <w:lvlText w:val=""/>
      <w:lvlJc w:val="start"/>
    </w:lvl>
    <w:lvl w:ilvl="4" w:tplc="F27063A2">
      <w:start w:val="1"/>
      <w:numFmt w:val="decimal"/>
      <w:lvlText w:val=""/>
      <w:lvlJc w:val="start"/>
    </w:lvl>
    <w:lvl w:ilvl="5" w:tplc="B0FA01D4">
      <w:start w:val="1"/>
      <w:numFmt w:val="decimal"/>
      <w:lvlText w:val=""/>
      <w:lvlJc w:val="start"/>
    </w:lvl>
    <w:lvl w:ilvl="6" w:tplc="5F4AFF9E">
      <w:start w:val="1"/>
      <w:numFmt w:val="decimal"/>
      <w:lvlText w:val=""/>
      <w:lvlJc w:val="start"/>
    </w:lvl>
    <w:lvl w:ilvl="7" w:tplc="EC566324">
      <w:start w:val="1"/>
      <w:numFmt w:val="decimal"/>
      <w:lvlText w:val=""/>
      <w:lvlJc w:val="start"/>
    </w:lvl>
    <w:lvl w:ilvl="8" w:tplc="FC945BA0">
      <w:start w:val="1"/>
      <w:numFmt w:val="decimal"/>
      <w:lvlText w:val=""/>
      <w:lvlJc w:val="start"/>
    </w:lvl>
  </w:abstractNum>
  <w:abstractNum w:abstractNumId="6" w15:restartNumberingAfterBreak="0">
    <w:nsid w:val="0DB7C162"/>
    <w:multiLevelType w:val="hybridMultilevel"/>
    <w:tmpl w:val="00000000"/>
    <w:lvl w:ilvl="0" w:tplc="05C24A1A">
      <w:start w:val="1"/>
      <w:numFmt w:val="decimal"/>
      <w:lvlText w:val="%1."/>
      <w:lvlJc w:val="end"/>
      <w:pPr>
        <w:keepLines/>
        <w:tabs>
          <w:tab w:val="num" w:pos="0pt"/>
        </w:tabs>
        <w:spacing w:before="12pt" w:after="12pt"/>
        <w:ind w:start="0pt" w:hanging="10.50pt"/>
      </w:pPr>
      <w:rPr>
        <w:color w:val="404040"/>
        <w:sz w:val="21"/>
        <w:szCs w:val="21"/>
      </w:rPr>
    </w:lvl>
    <w:lvl w:ilvl="1" w:tplc="1F4AE234">
      <w:start w:val="1"/>
      <w:numFmt w:val="decimal"/>
      <w:lvlText w:val=""/>
      <w:lvlJc w:val="start"/>
    </w:lvl>
    <w:lvl w:ilvl="2" w:tplc="A37E9542">
      <w:start w:val="1"/>
      <w:numFmt w:val="decimal"/>
      <w:lvlText w:val=""/>
      <w:lvlJc w:val="start"/>
    </w:lvl>
    <w:lvl w:ilvl="3" w:tplc="798C833A">
      <w:start w:val="1"/>
      <w:numFmt w:val="decimal"/>
      <w:lvlText w:val=""/>
      <w:lvlJc w:val="start"/>
    </w:lvl>
    <w:lvl w:ilvl="4" w:tplc="AAC251C0">
      <w:start w:val="1"/>
      <w:numFmt w:val="decimal"/>
      <w:lvlText w:val=""/>
      <w:lvlJc w:val="start"/>
    </w:lvl>
    <w:lvl w:ilvl="5" w:tplc="994C64D8">
      <w:start w:val="1"/>
      <w:numFmt w:val="decimal"/>
      <w:lvlText w:val=""/>
      <w:lvlJc w:val="start"/>
    </w:lvl>
    <w:lvl w:ilvl="6" w:tplc="3EBAE8A0">
      <w:start w:val="1"/>
      <w:numFmt w:val="decimal"/>
      <w:lvlText w:val=""/>
      <w:lvlJc w:val="start"/>
    </w:lvl>
    <w:lvl w:ilvl="7" w:tplc="C36EF1F2">
      <w:start w:val="1"/>
      <w:numFmt w:val="decimal"/>
      <w:lvlText w:val=""/>
      <w:lvlJc w:val="start"/>
    </w:lvl>
    <w:lvl w:ilvl="8" w:tplc="4FC0D466">
      <w:start w:val="1"/>
      <w:numFmt w:val="decimal"/>
      <w:lvlText w:val=""/>
      <w:lvlJc w:val="start"/>
    </w:lvl>
  </w:abstractNum>
  <w:abstractNum w:abstractNumId="7" w15:restartNumberingAfterBreak="0">
    <w:nsid w:val="137AC427"/>
    <w:multiLevelType w:val="hybridMultilevel"/>
    <w:tmpl w:val="00000000"/>
    <w:lvl w:ilvl="0" w:tplc="B0F67A06">
      <w:numFmt w:val="bullet"/>
      <w:lvlText w:val=""/>
      <w:lvlJc w:val="end"/>
      <w:pPr>
        <w:keepLines/>
        <w:tabs>
          <w:tab w:val="num" w:pos="0pt"/>
        </w:tabs>
        <w:spacing w:before="5pt" w:after="5pt"/>
        <w:ind w:start="0pt" w:hanging="10.50pt"/>
      </w:pPr>
      <w:rPr>
        <w:rFonts w:ascii="Symbol" w:hAnsi="Symbol" w:hint="default"/>
        <w:color w:val="404040"/>
        <w:sz w:val="22"/>
        <w:szCs w:val="22"/>
      </w:rPr>
    </w:lvl>
    <w:lvl w:ilvl="1" w:tplc="C234D0FC">
      <w:start w:val="1"/>
      <w:numFmt w:val="decimal"/>
      <w:lvlText w:val=""/>
      <w:lvlJc w:val="start"/>
    </w:lvl>
    <w:lvl w:ilvl="2" w:tplc="FF888B7A">
      <w:start w:val="1"/>
      <w:numFmt w:val="decimal"/>
      <w:lvlText w:val=""/>
      <w:lvlJc w:val="start"/>
    </w:lvl>
    <w:lvl w:ilvl="3" w:tplc="70584AC8">
      <w:start w:val="1"/>
      <w:numFmt w:val="decimal"/>
      <w:lvlText w:val=""/>
      <w:lvlJc w:val="start"/>
    </w:lvl>
    <w:lvl w:ilvl="4" w:tplc="603A2024">
      <w:start w:val="1"/>
      <w:numFmt w:val="decimal"/>
      <w:lvlText w:val=""/>
      <w:lvlJc w:val="start"/>
    </w:lvl>
    <w:lvl w:ilvl="5" w:tplc="64625A68">
      <w:start w:val="1"/>
      <w:numFmt w:val="decimal"/>
      <w:lvlText w:val=""/>
      <w:lvlJc w:val="start"/>
    </w:lvl>
    <w:lvl w:ilvl="6" w:tplc="A28A0308">
      <w:start w:val="1"/>
      <w:numFmt w:val="decimal"/>
      <w:lvlText w:val=""/>
      <w:lvlJc w:val="start"/>
    </w:lvl>
    <w:lvl w:ilvl="7" w:tplc="C882DEF8">
      <w:start w:val="1"/>
      <w:numFmt w:val="decimal"/>
      <w:lvlText w:val=""/>
      <w:lvlJc w:val="start"/>
    </w:lvl>
    <w:lvl w:ilvl="8" w:tplc="6F4AEFF6">
      <w:start w:val="1"/>
      <w:numFmt w:val="decimal"/>
      <w:lvlText w:val=""/>
      <w:lvlJc w:val="start"/>
    </w:lvl>
  </w:abstractNum>
  <w:abstractNum w:abstractNumId="8" w15:restartNumberingAfterBreak="0">
    <w:nsid w:val="1413BF74"/>
    <w:multiLevelType w:val="hybridMultilevel"/>
    <w:tmpl w:val="00000000"/>
    <w:lvl w:ilvl="0" w:tplc="69AC5C64">
      <w:start w:val="1"/>
      <w:numFmt w:val="decimal"/>
      <w:lvlText w:val="%1."/>
      <w:lvlJc w:val="end"/>
      <w:pPr>
        <w:keepLines/>
        <w:tabs>
          <w:tab w:val="num" w:pos="0pt"/>
        </w:tabs>
        <w:spacing w:before="12pt" w:after="12pt"/>
        <w:ind w:start="0pt" w:hanging="10.50pt"/>
      </w:pPr>
      <w:rPr>
        <w:color w:val="404040"/>
        <w:sz w:val="21"/>
        <w:szCs w:val="21"/>
      </w:rPr>
    </w:lvl>
    <w:lvl w:ilvl="1" w:tplc="F7B46076">
      <w:start w:val="1"/>
      <w:numFmt w:val="decimal"/>
      <w:lvlText w:val=""/>
      <w:lvlJc w:val="start"/>
    </w:lvl>
    <w:lvl w:ilvl="2" w:tplc="1C16CACA">
      <w:start w:val="1"/>
      <w:numFmt w:val="decimal"/>
      <w:lvlText w:val=""/>
      <w:lvlJc w:val="start"/>
    </w:lvl>
    <w:lvl w:ilvl="3" w:tplc="3536AFFA">
      <w:start w:val="1"/>
      <w:numFmt w:val="decimal"/>
      <w:lvlText w:val=""/>
      <w:lvlJc w:val="start"/>
    </w:lvl>
    <w:lvl w:ilvl="4" w:tplc="99282344">
      <w:start w:val="1"/>
      <w:numFmt w:val="decimal"/>
      <w:lvlText w:val=""/>
      <w:lvlJc w:val="start"/>
    </w:lvl>
    <w:lvl w:ilvl="5" w:tplc="464EB2FC">
      <w:start w:val="1"/>
      <w:numFmt w:val="decimal"/>
      <w:lvlText w:val=""/>
      <w:lvlJc w:val="start"/>
    </w:lvl>
    <w:lvl w:ilvl="6" w:tplc="EAB262E6">
      <w:start w:val="1"/>
      <w:numFmt w:val="decimal"/>
      <w:lvlText w:val=""/>
      <w:lvlJc w:val="start"/>
    </w:lvl>
    <w:lvl w:ilvl="7" w:tplc="AD38E72E">
      <w:start w:val="1"/>
      <w:numFmt w:val="decimal"/>
      <w:lvlText w:val=""/>
      <w:lvlJc w:val="start"/>
    </w:lvl>
    <w:lvl w:ilvl="8" w:tplc="7E4483C2">
      <w:start w:val="1"/>
      <w:numFmt w:val="decimal"/>
      <w:lvlText w:val=""/>
      <w:lvlJc w:val="start"/>
    </w:lvl>
  </w:abstractNum>
  <w:abstractNum w:abstractNumId="9" w15:restartNumberingAfterBreak="0">
    <w:nsid w:val="14291B5C"/>
    <w:multiLevelType w:val="hybridMultilevel"/>
    <w:tmpl w:val="00000000"/>
    <w:lvl w:ilvl="0" w:tplc="4ACE3CD4">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22B04080">
      <w:start w:val="1"/>
      <w:numFmt w:val="decimal"/>
      <w:lvlText w:val=""/>
      <w:lvlJc w:val="start"/>
    </w:lvl>
    <w:lvl w:ilvl="2" w:tplc="BA98E31C">
      <w:start w:val="1"/>
      <w:numFmt w:val="decimal"/>
      <w:lvlText w:val=""/>
      <w:lvlJc w:val="start"/>
    </w:lvl>
    <w:lvl w:ilvl="3" w:tplc="5FDABE18">
      <w:start w:val="1"/>
      <w:numFmt w:val="decimal"/>
      <w:lvlText w:val=""/>
      <w:lvlJc w:val="start"/>
    </w:lvl>
    <w:lvl w:ilvl="4" w:tplc="4AB8EDB8">
      <w:start w:val="1"/>
      <w:numFmt w:val="decimal"/>
      <w:lvlText w:val=""/>
      <w:lvlJc w:val="start"/>
    </w:lvl>
    <w:lvl w:ilvl="5" w:tplc="411AE9A8">
      <w:start w:val="1"/>
      <w:numFmt w:val="decimal"/>
      <w:lvlText w:val=""/>
      <w:lvlJc w:val="start"/>
    </w:lvl>
    <w:lvl w:ilvl="6" w:tplc="8F2871F4">
      <w:start w:val="1"/>
      <w:numFmt w:val="decimal"/>
      <w:lvlText w:val=""/>
      <w:lvlJc w:val="start"/>
    </w:lvl>
    <w:lvl w:ilvl="7" w:tplc="2EFE2F84">
      <w:start w:val="1"/>
      <w:numFmt w:val="decimal"/>
      <w:lvlText w:val=""/>
      <w:lvlJc w:val="start"/>
    </w:lvl>
    <w:lvl w:ilvl="8" w:tplc="5ADC2040">
      <w:start w:val="1"/>
      <w:numFmt w:val="decimal"/>
      <w:lvlText w:val=""/>
      <w:lvlJc w:val="start"/>
    </w:lvl>
  </w:abstractNum>
  <w:abstractNum w:abstractNumId="10" w15:restartNumberingAfterBreak="0">
    <w:nsid w:val="1AC8A717"/>
    <w:multiLevelType w:val="hybridMultilevel"/>
    <w:tmpl w:val="00000000"/>
    <w:lvl w:ilvl="0" w:tplc="E1AE580E">
      <w:start w:val="1"/>
      <w:numFmt w:val="decimal"/>
      <w:lvlText w:val="%1."/>
      <w:lvlJc w:val="end"/>
      <w:pPr>
        <w:keepLines/>
        <w:tabs>
          <w:tab w:val="num" w:pos="0pt"/>
        </w:tabs>
        <w:spacing w:before="12pt" w:after="12pt"/>
        <w:ind w:start="0pt" w:hanging="10.50pt"/>
      </w:pPr>
      <w:rPr>
        <w:color w:val="404040"/>
        <w:sz w:val="21"/>
        <w:szCs w:val="21"/>
      </w:rPr>
    </w:lvl>
    <w:lvl w:ilvl="1" w:tplc="7D0476F0">
      <w:start w:val="1"/>
      <w:numFmt w:val="decimal"/>
      <w:lvlText w:val=""/>
      <w:lvlJc w:val="start"/>
    </w:lvl>
    <w:lvl w:ilvl="2" w:tplc="5FCEF8E6">
      <w:start w:val="1"/>
      <w:numFmt w:val="decimal"/>
      <w:lvlText w:val=""/>
      <w:lvlJc w:val="start"/>
    </w:lvl>
    <w:lvl w:ilvl="3" w:tplc="2E524D54">
      <w:start w:val="1"/>
      <w:numFmt w:val="decimal"/>
      <w:lvlText w:val=""/>
      <w:lvlJc w:val="start"/>
    </w:lvl>
    <w:lvl w:ilvl="4" w:tplc="E6563866">
      <w:start w:val="1"/>
      <w:numFmt w:val="decimal"/>
      <w:lvlText w:val=""/>
      <w:lvlJc w:val="start"/>
    </w:lvl>
    <w:lvl w:ilvl="5" w:tplc="FDFEC3C4">
      <w:start w:val="1"/>
      <w:numFmt w:val="decimal"/>
      <w:lvlText w:val=""/>
      <w:lvlJc w:val="start"/>
    </w:lvl>
    <w:lvl w:ilvl="6" w:tplc="E732F8E2">
      <w:start w:val="1"/>
      <w:numFmt w:val="decimal"/>
      <w:lvlText w:val=""/>
      <w:lvlJc w:val="start"/>
    </w:lvl>
    <w:lvl w:ilvl="7" w:tplc="ADE25AD2">
      <w:start w:val="1"/>
      <w:numFmt w:val="decimal"/>
      <w:lvlText w:val=""/>
      <w:lvlJc w:val="start"/>
    </w:lvl>
    <w:lvl w:ilvl="8" w:tplc="A1ACAF96">
      <w:start w:val="1"/>
      <w:numFmt w:val="decimal"/>
      <w:lvlText w:val=""/>
      <w:lvlJc w:val="start"/>
    </w:lvl>
  </w:abstractNum>
  <w:abstractNum w:abstractNumId="11" w15:restartNumberingAfterBreak="0">
    <w:nsid w:val="1D41B9F5"/>
    <w:multiLevelType w:val="hybridMultilevel"/>
    <w:tmpl w:val="00000000"/>
    <w:lvl w:ilvl="0" w:tplc="2D30F3EA">
      <w:start w:val="1"/>
      <w:numFmt w:val="decimal"/>
      <w:lvlText w:val="%1."/>
      <w:lvlJc w:val="end"/>
      <w:pPr>
        <w:keepLines/>
        <w:tabs>
          <w:tab w:val="num" w:pos="0pt"/>
        </w:tabs>
        <w:spacing w:before="12pt" w:after="12pt"/>
        <w:ind w:start="0pt" w:hanging="10.50pt"/>
      </w:pPr>
      <w:rPr>
        <w:color w:val="404040"/>
        <w:sz w:val="21"/>
        <w:szCs w:val="21"/>
      </w:rPr>
    </w:lvl>
    <w:lvl w:ilvl="1" w:tplc="049C0EC2">
      <w:start w:val="1"/>
      <w:numFmt w:val="decimal"/>
      <w:lvlText w:val=""/>
      <w:lvlJc w:val="start"/>
    </w:lvl>
    <w:lvl w:ilvl="2" w:tplc="8506DF9C">
      <w:start w:val="1"/>
      <w:numFmt w:val="decimal"/>
      <w:lvlText w:val=""/>
      <w:lvlJc w:val="start"/>
    </w:lvl>
    <w:lvl w:ilvl="3" w:tplc="F0AC9C70">
      <w:start w:val="1"/>
      <w:numFmt w:val="decimal"/>
      <w:lvlText w:val=""/>
      <w:lvlJc w:val="start"/>
    </w:lvl>
    <w:lvl w:ilvl="4" w:tplc="EC121D0E">
      <w:start w:val="1"/>
      <w:numFmt w:val="decimal"/>
      <w:lvlText w:val=""/>
      <w:lvlJc w:val="start"/>
    </w:lvl>
    <w:lvl w:ilvl="5" w:tplc="FD8EE3E0">
      <w:start w:val="1"/>
      <w:numFmt w:val="decimal"/>
      <w:lvlText w:val=""/>
      <w:lvlJc w:val="start"/>
    </w:lvl>
    <w:lvl w:ilvl="6" w:tplc="CD3E53FC">
      <w:start w:val="1"/>
      <w:numFmt w:val="decimal"/>
      <w:lvlText w:val=""/>
      <w:lvlJc w:val="start"/>
    </w:lvl>
    <w:lvl w:ilvl="7" w:tplc="5992B696">
      <w:start w:val="1"/>
      <w:numFmt w:val="decimal"/>
      <w:lvlText w:val=""/>
      <w:lvlJc w:val="start"/>
    </w:lvl>
    <w:lvl w:ilvl="8" w:tplc="3EB28236">
      <w:start w:val="1"/>
      <w:numFmt w:val="decimal"/>
      <w:lvlText w:val=""/>
      <w:lvlJc w:val="start"/>
    </w:lvl>
  </w:abstractNum>
  <w:abstractNum w:abstractNumId="12" w15:restartNumberingAfterBreak="0">
    <w:nsid w:val="21EB94A0"/>
    <w:multiLevelType w:val="hybridMultilevel"/>
    <w:tmpl w:val="00000000"/>
    <w:lvl w:ilvl="0" w:tplc="9C0CF3D4">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D2A499DE">
      <w:start w:val="1"/>
      <w:numFmt w:val="decimal"/>
      <w:lvlText w:val=""/>
      <w:lvlJc w:val="start"/>
    </w:lvl>
    <w:lvl w:ilvl="2" w:tplc="854E9914">
      <w:start w:val="1"/>
      <w:numFmt w:val="decimal"/>
      <w:lvlText w:val=""/>
      <w:lvlJc w:val="start"/>
    </w:lvl>
    <w:lvl w:ilvl="3" w:tplc="164EF11A">
      <w:start w:val="1"/>
      <w:numFmt w:val="decimal"/>
      <w:lvlText w:val=""/>
      <w:lvlJc w:val="start"/>
    </w:lvl>
    <w:lvl w:ilvl="4" w:tplc="F7702CD6">
      <w:start w:val="1"/>
      <w:numFmt w:val="decimal"/>
      <w:lvlText w:val=""/>
      <w:lvlJc w:val="start"/>
    </w:lvl>
    <w:lvl w:ilvl="5" w:tplc="945E4D36">
      <w:start w:val="1"/>
      <w:numFmt w:val="decimal"/>
      <w:lvlText w:val=""/>
      <w:lvlJc w:val="start"/>
    </w:lvl>
    <w:lvl w:ilvl="6" w:tplc="8C5AED26">
      <w:start w:val="1"/>
      <w:numFmt w:val="decimal"/>
      <w:lvlText w:val=""/>
      <w:lvlJc w:val="start"/>
    </w:lvl>
    <w:lvl w:ilvl="7" w:tplc="49549F58">
      <w:start w:val="1"/>
      <w:numFmt w:val="decimal"/>
      <w:lvlText w:val=""/>
      <w:lvlJc w:val="start"/>
    </w:lvl>
    <w:lvl w:ilvl="8" w:tplc="6D327F5A">
      <w:start w:val="1"/>
      <w:numFmt w:val="decimal"/>
      <w:lvlText w:val=""/>
      <w:lvlJc w:val="start"/>
    </w:lvl>
  </w:abstractNum>
  <w:abstractNum w:abstractNumId="13" w15:restartNumberingAfterBreak="0">
    <w:nsid w:val="22724F02"/>
    <w:multiLevelType w:val="hybridMultilevel"/>
    <w:tmpl w:val="00000000"/>
    <w:lvl w:ilvl="0" w:tplc="20FCD882">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754697F4">
      <w:start w:val="1"/>
      <w:numFmt w:val="decimal"/>
      <w:lvlText w:val=""/>
      <w:lvlJc w:val="start"/>
    </w:lvl>
    <w:lvl w:ilvl="2" w:tplc="095ECBF6">
      <w:start w:val="1"/>
      <w:numFmt w:val="decimal"/>
      <w:lvlText w:val=""/>
      <w:lvlJc w:val="start"/>
    </w:lvl>
    <w:lvl w:ilvl="3" w:tplc="1102DDF0">
      <w:start w:val="1"/>
      <w:numFmt w:val="decimal"/>
      <w:lvlText w:val=""/>
      <w:lvlJc w:val="start"/>
    </w:lvl>
    <w:lvl w:ilvl="4" w:tplc="04D49BC2">
      <w:start w:val="1"/>
      <w:numFmt w:val="decimal"/>
      <w:lvlText w:val=""/>
      <w:lvlJc w:val="start"/>
    </w:lvl>
    <w:lvl w:ilvl="5" w:tplc="06CABE7E">
      <w:start w:val="1"/>
      <w:numFmt w:val="decimal"/>
      <w:lvlText w:val=""/>
      <w:lvlJc w:val="start"/>
    </w:lvl>
    <w:lvl w:ilvl="6" w:tplc="5C2697D6">
      <w:start w:val="1"/>
      <w:numFmt w:val="decimal"/>
      <w:lvlText w:val=""/>
      <w:lvlJc w:val="start"/>
    </w:lvl>
    <w:lvl w:ilvl="7" w:tplc="7D103902">
      <w:start w:val="1"/>
      <w:numFmt w:val="decimal"/>
      <w:lvlText w:val=""/>
      <w:lvlJc w:val="start"/>
    </w:lvl>
    <w:lvl w:ilvl="8" w:tplc="564AA70C">
      <w:start w:val="1"/>
      <w:numFmt w:val="decimal"/>
      <w:lvlText w:val=""/>
      <w:lvlJc w:val="start"/>
    </w:lvl>
  </w:abstractNum>
  <w:abstractNum w:abstractNumId="14" w15:restartNumberingAfterBreak="0">
    <w:nsid w:val="238E0853"/>
    <w:multiLevelType w:val="hybridMultilevel"/>
    <w:tmpl w:val="00000000"/>
    <w:lvl w:ilvl="0" w:tplc="5C0833DC">
      <w:start w:val="1"/>
      <w:numFmt w:val="decimal"/>
      <w:lvlText w:val="%1."/>
      <w:lvlJc w:val="end"/>
      <w:pPr>
        <w:keepLines/>
        <w:tabs>
          <w:tab w:val="num" w:pos="0pt"/>
        </w:tabs>
        <w:spacing w:before="12pt" w:after="12pt"/>
        <w:ind w:start="0pt" w:hanging="10.50pt"/>
      </w:pPr>
      <w:rPr>
        <w:color w:val="404040"/>
        <w:sz w:val="21"/>
        <w:szCs w:val="21"/>
      </w:rPr>
    </w:lvl>
    <w:lvl w:ilvl="1" w:tplc="CA525118">
      <w:start w:val="1"/>
      <w:numFmt w:val="decimal"/>
      <w:lvlText w:val=""/>
      <w:lvlJc w:val="start"/>
    </w:lvl>
    <w:lvl w:ilvl="2" w:tplc="790AE796">
      <w:start w:val="1"/>
      <w:numFmt w:val="decimal"/>
      <w:lvlText w:val=""/>
      <w:lvlJc w:val="start"/>
    </w:lvl>
    <w:lvl w:ilvl="3" w:tplc="291A3C28">
      <w:start w:val="1"/>
      <w:numFmt w:val="decimal"/>
      <w:lvlText w:val=""/>
      <w:lvlJc w:val="start"/>
    </w:lvl>
    <w:lvl w:ilvl="4" w:tplc="2C484BC8">
      <w:start w:val="1"/>
      <w:numFmt w:val="decimal"/>
      <w:lvlText w:val=""/>
      <w:lvlJc w:val="start"/>
    </w:lvl>
    <w:lvl w:ilvl="5" w:tplc="BF4EB2B0">
      <w:start w:val="1"/>
      <w:numFmt w:val="decimal"/>
      <w:lvlText w:val=""/>
      <w:lvlJc w:val="start"/>
    </w:lvl>
    <w:lvl w:ilvl="6" w:tplc="ADD2C38E">
      <w:start w:val="1"/>
      <w:numFmt w:val="decimal"/>
      <w:lvlText w:val=""/>
      <w:lvlJc w:val="start"/>
    </w:lvl>
    <w:lvl w:ilvl="7" w:tplc="C3C863A4">
      <w:start w:val="1"/>
      <w:numFmt w:val="decimal"/>
      <w:lvlText w:val=""/>
      <w:lvlJc w:val="start"/>
    </w:lvl>
    <w:lvl w:ilvl="8" w:tplc="E4ECC8A2">
      <w:start w:val="1"/>
      <w:numFmt w:val="decimal"/>
      <w:lvlText w:val=""/>
      <w:lvlJc w:val="start"/>
    </w:lvl>
  </w:abstractNum>
  <w:abstractNum w:abstractNumId="15" w15:restartNumberingAfterBreak="0">
    <w:nsid w:val="256969A9"/>
    <w:multiLevelType w:val="hybridMultilevel"/>
    <w:tmpl w:val="00000000"/>
    <w:lvl w:ilvl="0" w:tplc="872E5260">
      <w:start w:val="1"/>
      <w:numFmt w:val="decimal"/>
      <w:lvlText w:val="%1."/>
      <w:lvlJc w:val="end"/>
      <w:pPr>
        <w:keepLines/>
        <w:tabs>
          <w:tab w:val="num" w:pos="0pt"/>
        </w:tabs>
        <w:spacing w:before="12pt" w:after="12pt"/>
        <w:ind w:start="0pt" w:hanging="10.50pt"/>
      </w:pPr>
      <w:rPr>
        <w:color w:val="404040"/>
        <w:sz w:val="21"/>
        <w:szCs w:val="21"/>
      </w:rPr>
    </w:lvl>
    <w:lvl w:ilvl="1" w:tplc="A99424B8">
      <w:start w:val="1"/>
      <w:numFmt w:val="decimal"/>
      <w:lvlText w:val=""/>
      <w:lvlJc w:val="start"/>
    </w:lvl>
    <w:lvl w:ilvl="2" w:tplc="0B200456">
      <w:start w:val="1"/>
      <w:numFmt w:val="decimal"/>
      <w:lvlText w:val=""/>
      <w:lvlJc w:val="start"/>
    </w:lvl>
    <w:lvl w:ilvl="3" w:tplc="CA943EBA">
      <w:start w:val="1"/>
      <w:numFmt w:val="decimal"/>
      <w:lvlText w:val=""/>
      <w:lvlJc w:val="start"/>
    </w:lvl>
    <w:lvl w:ilvl="4" w:tplc="E2127386">
      <w:start w:val="1"/>
      <w:numFmt w:val="decimal"/>
      <w:lvlText w:val=""/>
      <w:lvlJc w:val="start"/>
    </w:lvl>
    <w:lvl w:ilvl="5" w:tplc="55447306">
      <w:start w:val="1"/>
      <w:numFmt w:val="decimal"/>
      <w:lvlText w:val=""/>
      <w:lvlJc w:val="start"/>
    </w:lvl>
    <w:lvl w:ilvl="6" w:tplc="2F7636BA">
      <w:start w:val="1"/>
      <w:numFmt w:val="decimal"/>
      <w:lvlText w:val=""/>
      <w:lvlJc w:val="start"/>
    </w:lvl>
    <w:lvl w:ilvl="7" w:tplc="C870FB32">
      <w:start w:val="1"/>
      <w:numFmt w:val="decimal"/>
      <w:lvlText w:val=""/>
      <w:lvlJc w:val="start"/>
    </w:lvl>
    <w:lvl w:ilvl="8" w:tplc="31668B94">
      <w:start w:val="1"/>
      <w:numFmt w:val="decimal"/>
      <w:lvlText w:val=""/>
      <w:lvlJc w:val="start"/>
    </w:lvl>
  </w:abstractNum>
  <w:abstractNum w:abstractNumId="16" w15:restartNumberingAfterBreak="0">
    <w:nsid w:val="265ACF8C"/>
    <w:multiLevelType w:val="hybridMultilevel"/>
    <w:tmpl w:val="00000000"/>
    <w:lvl w:ilvl="0" w:tplc="03DE97E8">
      <w:start w:val="3"/>
      <w:numFmt w:val="decimal"/>
      <w:lvlText w:val="%1."/>
      <w:lvlJc w:val="end"/>
      <w:pPr>
        <w:keepLines/>
        <w:tabs>
          <w:tab w:val="num" w:pos="0pt"/>
        </w:tabs>
        <w:spacing w:before="12pt" w:after="12pt"/>
        <w:ind w:start="0pt" w:hanging="10.50pt"/>
      </w:pPr>
      <w:rPr>
        <w:color w:val="404040"/>
        <w:sz w:val="21"/>
        <w:szCs w:val="21"/>
      </w:rPr>
    </w:lvl>
    <w:lvl w:ilvl="1" w:tplc="165C2902">
      <w:start w:val="1"/>
      <w:numFmt w:val="decimal"/>
      <w:lvlText w:val=""/>
      <w:lvlJc w:val="start"/>
    </w:lvl>
    <w:lvl w:ilvl="2" w:tplc="A1166394">
      <w:start w:val="1"/>
      <w:numFmt w:val="decimal"/>
      <w:lvlText w:val=""/>
      <w:lvlJc w:val="start"/>
    </w:lvl>
    <w:lvl w:ilvl="3" w:tplc="83BC24E0">
      <w:start w:val="1"/>
      <w:numFmt w:val="decimal"/>
      <w:lvlText w:val=""/>
      <w:lvlJc w:val="start"/>
    </w:lvl>
    <w:lvl w:ilvl="4" w:tplc="116E0DE0">
      <w:start w:val="1"/>
      <w:numFmt w:val="decimal"/>
      <w:lvlText w:val=""/>
      <w:lvlJc w:val="start"/>
    </w:lvl>
    <w:lvl w:ilvl="5" w:tplc="9A425854">
      <w:start w:val="1"/>
      <w:numFmt w:val="decimal"/>
      <w:lvlText w:val=""/>
      <w:lvlJc w:val="start"/>
    </w:lvl>
    <w:lvl w:ilvl="6" w:tplc="E0769CF8">
      <w:start w:val="1"/>
      <w:numFmt w:val="decimal"/>
      <w:lvlText w:val=""/>
      <w:lvlJc w:val="start"/>
    </w:lvl>
    <w:lvl w:ilvl="7" w:tplc="672C65A0">
      <w:start w:val="1"/>
      <w:numFmt w:val="decimal"/>
      <w:lvlText w:val=""/>
      <w:lvlJc w:val="start"/>
    </w:lvl>
    <w:lvl w:ilvl="8" w:tplc="25EC1B54">
      <w:start w:val="1"/>
      <w:numFmt w:val="decimal"/>
      <w:lvlText w:val=""/>
      <w:lvlJc w:val="start"/>
    </w:lvl>
  </w:abstractNum>
  <w:abstractNum w:abstractNumId="17" w15:restartNumberingAfterBreak="0">
    <w:nsid w:val="2661B0FB"/>
    <w:multiLevelType w:val="hybridMultilevel"/>
    <w:tmpl w:val="00000000"/>
    <w:lvl w:ilvl="0" w:tplc="59962B1E">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75247EE4">
      <w:start w:val="1"/>
      <w:numFmt w:val="decimal"/>
      <w:lvlText w:val=""/>
      <w:lvlJc w:val="start"/>
    </w:lvl>
    <w:lvl w:ilvl="2" w:tplc="8488BFC6">
      <w:start w:val="1"/>
      <w:numFmt w:val="decimal"/>
      <w:lvlText w:val=""/>
      <w:lvlJc w:val="start"/>
    </w:lvl>
    <w:lvl w:ilvl="3" w:tplc="BAF49FD0">
      <w:start w:val="1"/>
      <w:numFmt w:val="decimal"/>
      <w:lvlText w:val=""/>
      <w:lvlJc w:val="start"/>
    </w:lvl>
    <w:lvl w:ilvl="4" w:tplc="652A519E">
      <w:start w:val="1"/>
      <w:numFmt w:val="decimal"/>
      <w:lvlText w:val=""/>
      <w:lvlJc w:val="start"/>
    </w:lvl>
    <w:lvl w:ilvl="5" w:tplc="911EA170">
      <w:start w:val="1"/>
      <w:numFmt w:val="decimal"/>
      <w:lvlText w:val=""/>
      <w:lvlJc w:val="start"/>
    </w:lvl>
    <w:lvl w:ilvl="6" w:tplc="C6DA1980">
      <w:start w:val="1"/>
      <w:numFmt w:val="decimal"/>
      <w:lvlText w:val=""/>
      <w:lvlJc w:val="start"/>
    </w:lvl>
    <w:lvl w:ilvl="7" w:tplc="B950DF26">
      <w:start w:val="1"/>
      <w:numFmt w:val="decimal"/>
      <w:lvlText w:val=""/>
      <w:lvlJc w:val="start"/>
    </w:lvl>
    <w:lvl w:ilvl="8" w:tplc="59B61166">
      <w:start w:val="1"/>
      <w:numFmt w:val="decimal"/>
      <w:lvlText w:val=""/>
      <w:lvlJc w:val="start"/>
    </w:lvl>
  </w:abstractNum>
  <w:abstractNum w:abstractNumId="18" w15:restartNumberingAfterBreak="0">
    <w:nsid w:val="2832FD8F"/>
    <w:multiLevelType w:val="hybridMultilevel"/>
    <w:tmpl w:val="00000000"/>
    <w:lvl w:ilvl="0" w:tplc="F2E272D2">
      <w:start w:val="3"/>
      <w:numFmt w:val="decimal"/>
      <w:lvlText w:val="%1."/>
      <w:lvlJc w:val="end"/>
      <w:pPr>
        <w:keepLines/>
        <w:tabs>
          <w:tab w:val="num" w:pos="0pt"/>
        </w:tabs>
        <w:spacing w:before="12pt" w:after="12pt"/>
        <w:ind w:start="0pt" w:hanging="10.50pt"/>
      </w:pPr>
      <w:rPr>
        <w:color w:val="404040"/>
        <w:sz w:val="21"/>
        <w:szCs w:val="21"/>
      </w:rPr>
    </w:lvl>
    <w:lvl w:ilvl="1" w:tplc="3CEEDEBE">
      <w:start w:val="1"/>
      <w:numFmt w:val="decimal"/>
      <w:lvlText w:val=""/>
      <w:lvlJc w:val="start"/>
    </w:lvl>
    <w:lvl w:ilvl="2" w:tplc="A22296BC">
      <w:start w:val="1"/>
      <w:numFmt w:val="decimal"/>
      <w:lvlText w:val=""/>
      <w:lvlJc w:val="start"/>
    </w:lvl>
    <w:lvl w:ilvl="3" w:tplc="19AAE570">
      <w:start w:val="1"/>
      <w:numFmt w:val="decimal"/>
      <w:lvlText w:val=""/>
      <w:lvlJc w:val="start"/>
    </w:lvl>
    <w:lvl w:ilvl="4" w:tplc="8C8EB008">
      <w:start w:val="1"/>
      <w:numFmt w:val="decimal"/>
      <w:lvlText w:val=""/>
      <w:lvlJc w:val="start"/>
    </w:lvl>
    <w:lvl w:ilvl="5" w:tplc="9880E81A">
      <w:start w:val="1"/>
      <w:numFmt w:val="decimal"/>
      <w:lvlText w:val=""/>
      <w:lvlJc w:val="start"/>
    </w:lvl>
    <w:lvl w:ilvl="6" w:tplc="F36ADAF0">
      <w:start w:val="1"/>
      <w:numFmt w:val="decimal"/>
      <w:lvlText w:val=""/>
      <w:lvlJc w:val="start"/>
    </w:lvl>
    <w:lvl w:ilvl="7" w:tplc="D31A3176">
      <w:start w:val="1"/>
      <w:numFmt w:val="decimal"/>
      <w:lvlText w:val=""/>
      <w:lvlJc w:val="start"/>
    </w:lvl>
    <w:lvl w:ilvl="8" w:tplc="D586ED8E">
      <w:start w:val="1"/>
      <w:numFmt w:val="decimal"/>
      <w:lvlText w:val=""/>
      <w:lvlJc w:val="start"/>
    </w:lvl>
  </w:abstractNum>
  <w:abstractNum w:abstractNumId="19" w15:restartNumberingAfterBreak="0">
    <w:nsid w:val="29189C76"/>
    <w:multiLevelType w:val="hybridMultilevel"/>
    <w:tmpl w:val="00000000"/>
    <w:lvl w:ilvl="0" w:tplc="A45CCADA">
      <w:start w:val="1"/>
      <w:numFmt w:val="decimal"/>
      <w:lvlText w:val=""/>
      <w:lvlJc w:val="start"/>
    </w:lvl>
    <w:lvl w:ilvl="1" w:tplc="8B4ED80E">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203A9CD8">
      <w:start w:val="1"/>
      <w:numFmt w:val="decimal"/>
      <w:lvlText w:val=""/>
      <w:lvlJc w:val="start"/>
    </w:lvl>
    <w:lvl w:ilvl="3" w:tplc="A6BAA900">
      <w:start w:val="1"/>
      <w:numFmt w:val="decimal"/>
      <w:lvlText w:val=""/>
      <w:lvlJc w:val="start"/>
    </w:lvl>
    <w:lvl w:ilvl="4" w:tplc="ECAE7BDA">
      <w:start w:val="1"/>
      <w:numFmt w:val="decimal"/>
      <w:lvlText w:val=""/>
      <w:lvlJc w:val="start"/>
    </w:lvl>
    <w:lvl w:ilvl="5" w:tplc="DB54C6E2">
      <w:start w:val="1"/>
      <w:numFmt w:val="decimal"/>
      <w:lvlText w:val=""/>
      <w:lvlJc w:val="start"/>
    </w:lvl>
    <w:lvl w:ilvl="6" w:tplc="6164A3B4">
      <w:start w:val="1"/>
      <w:numFmt w:val="decimal"/>
      <w:lvlText w:val=""/>
      <w:lvlJc w:val="start"/>
    </w:lvl>
    <w:lvl w:ilvl="7" w:tplc="AC4C64F2">
      <w:start w:val="1"/>
      <w:numFmt w:val="decimal"/>
      <w:lvlText w:val=""/>
      <w:lvlJc w:val="start"/>
    </w:lvl>
    <w:lvl w:ilvl="8" w:tplc="0C54522A">
      <w:start w:val="1"/>
      <w:numFmt w:val="decimal"/>
      <w:lvlText w:val=""/>
      <w:lvlJc w:val="start"/>
    </w:lvl>
  </w:abstractNum>
  <w:abstractNum w:abstractNumId="20" w15:restartNumberingAfterBreak="0">
    <w:nsid w:val="2949012E"/>
    <w:multiLevelType w:val="multilevel"/>
    <w:tmpl w:val="F02C6D6C"/>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21" w15:restartNumberingAfterBreak="0">
    <w:nsid w:val="2A42BE05"/>
    <w:multiLevelType w:val="hybridMultilevel"/>
    <w:tmpl w:val="00000000"/>
    <w:lvl w:ilvl="0" w:tplc="653C0D8C">
      <w:start w:val="1"/>
      <w:numFmt w:val="decimal"/>
      <w:lvlText w:val="%1."/>
      <w:lvlJc w:val="end"/>
      <w:pPr>
        <w:keepLines/>
        <w:tabs>
          <w:tab w:val="num" w:pos="0pt"/>
        </w:tabs>
        <w:spacing w:before="12pt" w:after="12pt"/>
        <w:ind w:start="0pt" w:hanging="10.50pt"/>
      </w:pPr>
      <w:rPr>
        <w:color w:val="404040"/>
        <w:sz w:val="21"/>
        <w:szCs w:val="21"/>
      </w:rPr>
    </w:lvl>
    <w:lvl w:ilvl="1" w:tplc="0B3E8A04">
      <w:start w:val="1"/>
      <w:numFmt w:val="decimal"/>
      <w:lvlText w:val=""/>
      <w:lvlJc w:val="start"/>
    </w:lvl>
    <w:lvl w:ilvl="2" w:tplc="5C1C224C">
      <w:start w:val="1"/>
      <w:numFmt w:val="decimal"/>
      <w:lvlText w:val=""/>
      <w:lvlJc w:val="start"/>
    </w:lvl>
    <w:lvl w:ilvl="3" w:tplc="1AA6A300">
      <w:start w:val="1"/>
      <w:numFmt w:val="decimal"/>
      <w:lvlText w:val=""/>
      <w:lvlJc w:val="start"/>
    </w:lvl>
    <w:lvl w:ilvl="4" w:tplc="B270269A">
      <w:start w:val="1"/>
      <w:numFmt w:val="decimal"/>
      <w:lvlText w:val=""/>
      <w:lvlJc w:val="start"/>
    </w:lvl>
    <w:lvl w:ilvl="5" w:tplc="4418C19A">
      <w:start w:val="1"/>
      <w:numFmt w:val="decimal"/>
      <w:lvlText w:val=""/>
      <w:lvlJc w:val="start"/>
    </w:lvl>
    <w:lvl w:ilvl="6" w:tplc="A39076A4">
      <w:start w:val="1"/>
      <w:numFmt w:val="decimal"/>
      <w:lvlText w:val=""/>
      <w:lvlJc w:val="start"/>
    </w:lvl>
    <w:lvl w:ilvl="7" w:tplc="EDF20D90">
      <w:start w:val="1"/>
      <w:numFmt w:val="decimal"/>
      <w:lvlText w:val=""/>
      <w:lvlJc w:val="start"/>
    </w:lvl>
    <w:lvl w:ilvl="8" w:tplc="AA16C314">
      <w:start w:val="1"/>
      <w:numFmt w:val="decimal"/>
      <w:lvlText w:val=""/>
      <w:lvlJc w:val="start"/>
    </w:lvl>
  </w:abstractNum>
  <w:abstractNum w:abstractNumId="22" w15:restartNumberingAfterBreak="0">
    <w:nsid w:val="2BF752AF"/>
    <w:multiLevelType w:val="multilevel"/>
    <w:tmpl w:val="B35205EA"/>
    <w:lvl w:ilvl="0">
      <w:start w:val="2"/>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23" w15:restartNumberingAfterBreak="0">
    <w:nsid w:val="2E7A37DD"/>
    <w:multiLevelType w:val="hybridMultilevel"/>
    <w:tmpl w:val="00000000"/>
    <w:lvl w:ilvl="0" w:tplc="1A708906">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3CFAA9D6">
      <w:start w:val="1"/>
      <w:numFmt w:val="decimal"/>
      <w:lvlText w:val=""/>
      <w:lvlJc w:val="start"/>
    </w:lvl>
    <w:lvl w:ilvl="2" w:tplc="E6CA8E04">
      <w:start w:val="1"/>
      <w:numFmt w:val="decimal"/>
      <w:lvlText w:val=""/>
      <w:lvlJc w:val="start"/>
    </w:lvl>
    <w:lvl w:ilvl="3" w:tplc="AC745622">
      <w:start w:val="1"/>
      <w:numFmt w:val="decimal"/>
      <w:lvlText w:val=""/>
      <w:lvlJc w:val="start"/>
    </w:lvl>
    <w:lvl w:ilvl="4" w:tplc="EA462EF4">
      <w:start w:val="1"/>
      <w:numFmt w:val="decimal"/>
      <w:lvlText w:val=""/>
      <w:lvlJc w:val="start"/>
    </w:lvl>
    <w:lvl w:ilvl="5" w:tplc="AEE2925C">
      <w:start w:val="1"/>
      <w:numFmt w:val="decimal"/>
      <w:lvlText w:val=""/>
      <w:lvlJc w:val="start"/>
    </w:lvl>
    <w:lvl w:ilvl="6" w:tplc="808E5EEA">
      <w:start w:val="1"/>
      <w:numFmt w:val="decimal"/>
      <w:lvlText w:val=""/>
      <w:lvlJc w:val="start"/>
    </w:lvl>
    <w:lvl w:ilvl="7" w:tplc="B2FE5C16">
      <w:start w:val="1"/>
      <w:numFmt w:val="decimal"/>
      <w:lvlText w:val=""/>
      <w:lvlJc w:val="start"/>
    </w:lvl>
    <w:lvl w:ilvl="8" w:tplc="20DCE4E8">
      <w:start w:val="1"/>
      <w:numFmt w:val="decimal"/>
      <w:lvlText w:val=""/>
      <w:lvlJc w:val="start"/>
    </w:lvl>
  </w:abstractNum>
  <w:abstractNum w:abstractNumId="24" w15:restartNumberingAfterBreak="0">
    <w:nsid w:val="2F182C29"/>
    <w:multiLevelType w:val="hybridMultilevel"/>
    <w:tmpl w:val="00000000"/>
    <w:lvl w:ilvl="0" w:tplc="B7084678">
      <w:start w:val="9"/>
      <w:numFmt w:val="decimal"/>
      <w:lvlText w:val="%1."/>
      <w:lvlJc w:val="end"/>
      <w:pPr>
        <w:keepLines/>
        <w:tabs>
          <w:tab w:val="num" w:pos="0pt"/>
        </w:tabs>
        <w:spacing w:before="12pt" w:after="12pt"/>
        <w:ind w:start="0pt" w:hanging="10.50pt"/>
      </w:pPr>
      <w:rPr>
        <w:color w:val="404040"/>
        <w:sz w:val="21"/>
        <w:szCs w:val="21"/>
      </w:rPr>
    </w:lvl>
    <w:lvl w:ilvl="1" w:tplc="DFE04CE6">
      <w:start w:val="1"/>
      <w:numFmt w:val="decimal"/>
      <w:lvlText w:val=""/>
      <w:lvlJc w:val="start"/>
    </w:lvl>
    <w:lvl w:ilvl="2" w:tplc="7032AF78">
      <w:start w:val="1"/>
      <w:numFmt w:val="decimal"/>
      <w:lvlText w:val=""/>
      <w:lvlJc w:val="start"/>
    </w:lvl>
    <w:lvl w:ilvl="3" w:tplc="1806F572">
      <w:start w:val="1"/>
      <w:numFmt w:val="decimal"/>
      <w:lvlText w:val=""/>
      <w:lvlJc w:val="start"/>
    </w:lvl>
    <w:lvl w:ilvl="4" w:tplc="CB24E36E">
      <w:start w:val="1"/>
      <w:numFmt w:val="decimal"/>
      <w:lvlText w:val=""/>
      <w:lvlJc w:val="start"/>
    </w:lvl>
    <w:lvl w:ilvl="5" w:tplc="A34E7012">
      <w:start w:val="1"/>
      <w:numFmt w:val="decimal"/>
      <w:lvlText w:val=""/>
      <w:lvlJc w:val="start"/>
    </w:lvl>
    <w:lvl w:ilvl="6" w:tplc="F70E87BA">
      <w:start w:val="1"/>
      <w:numFmt w:val="decimal"/>
      <w:lvlText w:val=""/>
      <w:lvlJc w:val="start"/>
    </w:lvl>
    <w:lvl w:ilvl="7" w:tplc="5B00944A">
      <w:start w:val="1"/>
      <w:numFmt w:val="decimal"/>
      <w:lvlText w:val=""/>
      <w:lvlJc w:val="start"/>
    </w:lvl>
    <w:lvl w:ilvl="8" w:tplc="4E64A87C">
      <w:start w:val="1"/>
      <w:numFmt w:val="decimal"/>
      <w:lvlText w:val=""/>
      <w:lvlJc w:val="start"/>
    </w:lvl>
  </w:abstractNum>
  <w:abstractNum w:abstractNumId="25" w15:restartNumberingAfterBreak="0">
    <w:nsid w:val="33B539CD"/>
    <w:multiLevelType w:val="hybridMultilevel"/>
    <w:tmpl w:val="00000000"/>
    <w:lvl w:ilvl="0" w:tplc="DB0E447C">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CF081950">
      <w:start w:val="1"/>
      <w:numFmt w:val="decimal"/>
      <w:lvlText w:val=""/>
      <w:lvlJc w:val="start"/>
    </w:lvl>
    <w:lvl w:ilvl="2" w:tplc="94421A78">
      <w:start w:val="1"/>
      <w:numFmt w:val="decimal"/>
      <w:lvlText w:val=""/>
      <w:lvlJc w:val="start"/>
    </w:lvl>
    <w:lvl w:ilvl="3" w:tplc="BB786E1E">
      <w:start w:val="1"/>
      <w:numFmt w:val="decimal"/>
      <w:lvlText w:val=""/>
      <w:lvlJc w:val="start"/>
    </w:lvl>
    <w:lvl w:ilvl="4" w:tplc="DE32CB3A">
      <w:start w:val="1"/>
      <w:numFmt w:val="decimal"/>
      <w:lvlText w:val=""/>
      <w:lvlJc w:val="start"/>
    </w:lvl>
    <w:lvl w:ilvl="5" w:tplc="0F9C2C46">
      <w:start w:val="1"/>
      <w:numFmt w:val="decimal"/>
      <w:lvlText w:val=""/>
      <w:lvlJc w:val="start"/>
    </w:lvl>
    <w:lvl w:ilvl="6" w:tplc="C6D8E002">
      <w:start w:val="1"/>
      <w:numFmt w:val="decimal"/>
      <w:lvlText w:val=""/>
      <w:lvlJc w:val="start"/>
    </w:lvl>
    <w:lvl w:ilvl="7" w:tplc="4D869E96">
      <w:start w:val="1"/>
      <w:numFmt w:val="decimal"/>
      <w:lvlText w:val=""/>
      <w:lvlJc w:val="start"/>
    </w:lvl>
    <w:lvl w:ilvl="8" w:tplc="48A42AB6">
      <w:start w:val="1"/>
      <w:numFmt w:val="decimal"/>
      <w:lvlText w:val=""/>
      <w:lvlJc w:val="start"/>
    </w:lvl>
  </w:abstractNum>
  <w:abstractNum w:abstractNumId="26" w15:restartNumberingAfterBreak="0">
    <w:nsid w:val="34B122BE"/>
    <w:multiLevelType w:val="hybridMultilevel"/>
    <w:tmpl w:val="2DDC9B0A"/>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7" w15:restartNumberingAfterBreak="0">
    <w:nsid w:val="362A1B6C"/>
    <w:multiLevelType w:val="hybridMultilevel"/>
    <w:tmpl w:val="00000000"/>
    <w:lvl w:ilvl="0" w:tplc="0AD4C5AA">
      <w:numFmt w:val="bullet"/>
      <w:lvlText w:val=""/>
      <w:lvlJc w:val="end"/>
      <w:pPr>
        <w:keepLines/>
        <w:tabs>
          <w:tab w:val="num" w:pos="0pt"/>
        </w:tabs>
        <w:spacing w:before="5pt" w:after="5pt"/>
        <w:ind w:start="0pt" w:hanging="10.50pt"/>
      </w:pPr>
      <w:rPr>
        <w:rFonts w:ascii="Symbol" w:hAnsi="Symbol" w:hint="default"/>
        <w:color w:val="404040"/>
        <w:sz w:val="22"/>
        <w:szCs w:val="22"/>
      </w:rPr>
    </w:lvl>
    <w:lvl w:ilvl="1" w:tplc="99F0F778">
      <w:start w:val="1"/>
      <w:numFmt w:val="decimal"/>
      <w:lvlText w:val=""/>
      <w:lvlJc w:val="start"/>
    </w:lvl>
    <w:lvl w:ilvl="2" w:tplc="4C0CBAAA">
      <w:start w:val="1"/>
      <w:numFmt w:val="decimal"/>
      <w:lvlText w:val=""/>
      <w:lvlJc w:val="start"/>
    </w:lvl>
    <w:lvl w:ilvl="3" w:tplc="BB1A80DC">
      <w:start w:val="1"/>
      <w:numFmt w:val="decimal"/>
      <w:lvlText w:val=""/>
      <w:lvlJc w:val="start"/>
    </w:lvl>
    <w:lvl w:ilvl="4" w:tplc="15F851DA">
      <w:start w:val="1"/>
      <w:numFmt w:val="decimal"/>
      <w:lvlText w:val=""/>
      <w:lvlJc w:val="start"/>
    </w:lvl>
    <w:lvl w:ilvl="5" w:tplc="B276E9CA">
      <w:start w:val="1"/>
      <w:numFmt w:val="decimal"/>
      <w:lvlText w:val=""/>
      <w:lvlJc w:val="start"/>
    </w:lvl>
    <w:lvl w:ilvl="6" w:tplc="7D383008">
      <w:start w:val="1"/>
      <w:numFmt w:val="decimal"/>
      <w:lvlText w:val=""/>
      <w:lvlJc w:val="start"/>
    </w:lvl>
    <w:lvl w:ilvl="7" w:tplc="F942E5EA">
      <w:start w:val="1"/>
      <w:numFmt w:val="decimal"/>
      <w:lvlText w:val=""/>
      <w:lvlJc w:val="start"/>
    </w:lvl>
    <w:lvl w:ilvl="8" w:tplc="08027942">
      <w:start w:val="1"/>
      <w:numFmt w:val="decimal"/>
      <w:lvlText w:val=""/>
      <w:lvlJc w:val="start"/>
    </w:lvl>
  </w:abstractNum>
  <w:abstractNum w:abstractNumId="28" w15:restartNumberingAfterBreak="0">
    <w:nsid w:val="3AF39B47"/>
    <w:multiLevelType w:val="hybridMultilevel"/>
    <w:tmpl w:val="00000000"/>
    <w:lvl w:ilvl="0" w:tplc="4C50F508">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C792CA60">
      <w:start w:val="1"/>
      <w:numFmt w:val="decimal"/>
      <w:lvlText w:val=""/>
      <w:lvlJc w:val="start"/>
    </w:lvl>
    <w:lvl w:ilvl="2" w:tplc="512203F6">
      <w:start w:val="1"/>
      <w:numFmt w:val="decimal"/>
      <w:lvlText w:val=""/>
      <w:lvlJc w:val="start"/>
    </w:lvl>
    <w:lvl w:ilvl="3" w:tplc="6A2C73EE">
      <w:start w:val="1"/>
      <w:numFmt w:val="decimal"/>
      <w:lvlText w:val=""/>
      <w:lvlJc w:val="start"/>
    </w:lvl>
    <w:lvl w:ilvl="4" w:tplc="EDCE8E4A">
      <w:start w:val="1"/>
      <w:numFmt w:val="decimal"/>
      <w:lvlText w:val=""/>
      <w:lvlJc w:val="start"/>
    </w:lvl>
    <w:lvl w:ilvl="5" w:tplc="44862C4E">
      <w:start w:val="1"/>
      <w:numFmt w:val="decimal"/>
      <w:lvlText w:val=""/>
      <w:lvlJc w:val="start"/>
    </w:lvl>
    <w:lvl w:ilvl="6" w:tplc="0BA65D36">
      <w:start w:val="1"/>
      <w:numFmt w:val="decimal"/>
      <w:lvlText w:val=""/>
      <w:lvlJc w:val="start"/>
    </w:lvl>
    <w:lvl w:ilvl="7" w:tplc="6CD0BE82">
      <w:start w:val="1"/>
      <w:numFmt w:val="decimal"/>
      <w:lvlText w:val=""/>
      <w:lvlJc w:val="start"/>
    </w:lvl>
    <w:lvl w:ilvl="8" w:tplc="FCCCA7E2">
      <w:start w:val="1"/>
      <w:numFmt w:val="decimal"/>
      <w:lvlText w:val=""/>
      <w:lvlJc w:val="start"/>
    </w:lvl>
  </w:abstractNum>
  <w:abstractNum w:abstractNumId="29" w15:restartNumberingAfterBreak="0">
    <w:nsid w:val="3FD91684"/>
    <w:multiLevelType w:val="hybridMultilevel"/>
    <w:tmpl w:val="00000000"/>
    <w:lvl w:ilvl="0" w:tplc="1DD60E42">
      <w:start w:val="1"/>
      <w:numFmt w:val="decimal"/>
      <w:lvlText w:val="%1."/>
      <w:lvlJc w:val="end"/>
      <w:pPr>
        <w:keepLines/>
        <w:tabs>
          <w:tab w:val="num" w:pos="0pt"/>
        </w:tabs>
        <w:spacing w:before="12pt" w:after="12pt"/>
        <w:ind w:start="0pt" w:hanging="10.50pt"/>
      </w:pPr>
      <w:rPr>
        <w:color w:val="404040"/>
        <w:sz w:val="21"/>
        <w:szCs w:val="21"/>
      </w:rPr>
    </w:lvl>
    <w:lvl w:ilvl="1" w:tplc="59662192">
      <w:start w:val="1"/>
      <w:numFmt w:val="decimal"/>
      <w:lvlText w:val=""/>
      <w:lvlJc w:val="start"/>
    </w:lvl>
    <w:lvl w:ilvl="2" w:tplc="40CC4916">
      <w:start w:val="1"/>
      <w:numFmt w:val="decimal"/>
      <w:lvlText w:val=""/>
      <w:lvlJc w:val="start"/>
    </w:lvl>
    <w:lvl w:ilvl="3" w:tplc="3636263C">
      <w:start w:val="1"/>
      <w:numFmt w:val="decimal"/>
      <w:lvlText w:val=""/>
      <w:lvlJc w:val="start"/>
    </w:lvl>
    <w:lvl w:ilvl="4" w:tplc="40B4C56A">
      <w:start w:val="1"/>
      <w:numFmt w:val="decimal"/>
      <w:lvlText w:val=""/>
      <w:lvlJc w:val="start"/>
    </w:lvl>
    <w:lvl w:ilvl="5" w:tplc="021C48AA">
      <w:start w:val="1"/>
      <w:numFmt w:val="decimal"/>
      <w:lvlText w:val=""/>
      <w:lvlJc w:val="start"/>
    </w:lvl>
    <w:lvl w:ilvl="6" w:tplc="31F05414">
      <w:start w:val="1"/>
      <w:numFmt w:val="decimal"/>
      <w:lvlText w:val=""/>
      <w:lvlJc w:val="start"/>
    </w:lvl>
    <w:lvl w:ilvl="7" w:tplc="12803606">
      <w:start w:val="1"/>
      <w:numFmt w:val="decimal"/>
      <w:lvlText w:val=""/>
      <w:lvlJc w:val="start"/>
    </w:lvl>
    <w:lvl w:ilvl="8" w:tplc="156C4F48">
      <w:start w:val="1"/>
      <w:numFmt w:val="decimal"/>
      <w:lvlText w:val=""/>
      <w:lvlJc w:val="start"/>
    </w:lvl>
  </w:abstractNum>
  <w:abstractNum w:abstractNumId="30" w15:restartNumberingAfterBreak="0">
    <w:nsid w:val="40036975"/>
    <w:multiLevelType w:val="hybridMultilevel"/>
    <w:tmpl w:val="00000000"/>
    <w:lvl w:ilvl="0" w:tplc="AE8001E6">
      <w:start w:val="1"/>
      <w:numFmt w:val="decimal"/>
      <w:lvlText w:val=""/>
      <w:lvlJc w:val="start"/>
    </w:lvl>
    <w:lvl w:ilvl="1" w:tplc="4D8686CA">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8E18BDA0">
      <w:start w:val="1"/>
      <w:numFmt w:val="decimal"/>
      <w:lvlText w:val=""/>
      <w:lvlJc w:val="start"/>
    </w:lvl>
    <w:lvl w:ilvl="3" w:tplc="3DBA7EFA">
      <w:start w:val="1"/>
      <w:numFmt w:val="decimal"/>
      <w:lvlText w:val=""/>
      <w:lvlJc w:val="start"/>
    </w:lvl>
    <w:lvl w:ilvl="4" w:tplc="BCC2DA56">
      <w:start w:val="1"/>
      <w:numFmt w:val="decimal"/>
      <w:lvlText w:val=""/>
      <w:lvlJc w:val="start"/>
    </w:lvl>
    <w:lvl w:ilvl="5" w:tplc="B7A6E8CC">
      <w:start w:val="1"/>
      <w:numFmt w:val="decimal"/>
      <w:lvlText w:val=""/>
      <w:lvlJc w:val="start"/>
    </w:lvl>
    <w:lvl w:ilvl="6" w:tplc="90A45276">
      <w:start w:val="1"/>
      <w:numFmt w:val="decimal"/>
      <w:lvlText w:val=""/>
      <w:lvlJc w:val="start"/>
    </w:lvl>
    <w:lvl w:ilvl="7" w:tplc="C7D49456">
      <w:start w:val="1"/>
      <w:numFmt w:val="decimal"/>
      <w:lvlText w:val=""/>
      <w:lvlJc w:val="start"/>
    </w:lvl>
    <w:lvl w:ilvl="8" w:tplc="1F684578">
      <w:start w:val="1"/>
      <w:numFmt w:val="decimal"/>
      <w:lvlText w:val=""/>
      <w:lvlJc w:val="start"/>
    </w:lvl>
  </w:abstractNum>
  <w:abstractNum w:abstractNumId="31" w15:restartNumberingAfterBreak="0">
    <w:nsid w:val="4E59492C"/>
    <w:multiLevelType w:val="hybridMultilevel"/>
    <w:tmpl w:val="00000000"/>
    <w:lvl w:ilvl="0" w:tplc="0DA28480">
      <w:start w:val="1"/>
      <w:numFmt w:val="decimal"/>
      <w:lvlText w:val="%1."/>
      <w:lvlJc w:val="end"/>
      <w:pPr>
        <w:keepLines/>
        <w:tabs>
          <w:tab w:val="num" w:pos="0pt"/>
        </w:tabs>
        <w:spacing w:before="12pt" w:after="12pt"/>
        <w:ind w:start="0pt" w:hanging="10.50pt"/>
      </w:pPr>
      <w:rPr>
        <w:color w:val="404040"/>
        <w:sz w:val="21"/>
        <w:szCs w:val="21"/>
      </w:rPr>
    </w:lvl>
    <w:lvl w:ilvl="1" w:tplc="BC8AB33E">
      <w:start w:val="1"/>
      <w:numFmt w:val="decimal"/>
      <w:lvlText w:val=""/>
      <w:lvlJc w:val="start"/>
    </w:lvl>
    <w:lvl w:ilvl="2" w:tplc="C97E764C">
      <w:start w:val="1"/>
      <w:numFmt w:val="decimal"/>
      <w:lvlText w:val=""/>
      <w:lvlJc w:val="start"/>
    </w:lvl>
    <w:lvl w:ilvl="3" w:tplc="A67C57EA">
      <w:start w:val="1"/>
      <w:numFmt w:val="decimal"/>
      <w:lvlText w:val=""/>
      <w:lvlJc w:val="start"/>
    </w:lvl>
    <w:lvl w:ilvl="4" w:tplc="4538D0CC">
      <w:start w:val="1"/>
      <w:numFmt w:val="decimal"/>
      <w:lvlText w:val=""/>
      <w:lvlJc w:val="start"/>
    </w:lvl>
    <w:lvl w:ilvl="5" w:tplc="B20AB4C4">
      <w:start w:val="1"/>
      <w:numFmt w:val="decimal"/>
      <w:lvlText w:val=""/>
      <w:lvlJc w:val="start"/>
    </w:lvl>
    <w:lvl w:ilvl="6" w:tplc="5F664212">
      <w:start w:val="1"/>
      <w:numFmt w:val="decimal"/>
      <w:lvlText w:val=""/>
      <w:lvlJc w:val="start"/>
    </w:lvl>
    <w:lvl w:ilvl="7" w:tplc="1BA87BF8">
      <w:start w:val="1"/>
      <w:numFmt w:val="decimal"/>
      <w:lvlText w:val=""/>
      <w:lvlJc w:val="start"/>
    </w:lvl>
    <w:lvl w:ilvl="8" w:tplc="70166F94">
      <w:start w:val="1"/>
      <w:numFmt w:val="decimal"/>
      <w:lvlText w:val=""/>
      <w:lvlJc w:val="start"/>
    </w:lvl>
  </w:abstractNum>
  <w:abstractNum w:abstractNumId="32" w15:restartNumberingAfterBreak="0">
    <w:nsid w:val="4E894408"/>
    <w:multiLevelType w:val="hybridMultilevel"/>
    <w:tmpl w:val="00000000"/>
    <w:lvl w:ilvl="0" w:tplc="67FEE150">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67EC223E">
      <w:start w:val="1"/>
      <w:numFmt w:val="decimal"/>
      <w:lvlText w:val=""/>
      <w:lvlJc w:val="start"/>
    </w:lvl>
    <w:lvl w:ilvl="2" w:tplc="205E2C2A">
      <w:start w:val="1"/>
      <w:numFmt w:val="decimal"/>
      <w:lvlText w:val=""/>
      <w:lvlJc w:val="start"/>
    </w:lvl>
    <w:lvl w:ilvl="3" w:tplc="BDC84E5A">
      <w:start w:val="1"/>
      <w:numFmt w:val="decimal"/>
      <w:lvlText w:val=""/>
      <w:lvlJc w:val="start"/>
    </w:lvl>
    <w:lvl w:ilvl="4" w:tplc="434C4BD8">
      <w:start w:val="1"/>
      <w:numFmt w:val="decimal"/>
      <w:lvlText w:val=""/>
      <w:lvlJc w:val="start"/>
    </w:lvl>
    <w:lvl w:ilvl="5" w:tplc="F4ECA17C">
      <w:start w:val="1"/>
      <w:numFmt w:val="decimal"/>
      <w:lvlText w:val=""/>
      <w:lvlJc w:val="start"/>
    </w:lvl>
    <w:lvl w:ilvl="6" w:tplc="886029EA">
      <w:start w:val="1"/>
      <w:numFmt w:val="decimal"/>
      <w:lvlText w:val=""/>
      <w:lvlJc w:val="start"/>
    </w:lvl>
    <w:lvl w:ilvl="7" w:tplc="684821EC">
      <w:start w:val="1"/>
      <w:numFmt w:val="decimal"/>
      <w:lvlText w:val=""/>
      <w:lvlJc w:val="start"/>
    </w:lvl>
    <w:lvl w:ilvl="8" w:tplc="A2784C5C">
      <w:start w:val="1"/>
      <w:numFmt w:val="decimal"/>
      <w:lvlText w:val=""/>
      <w:lvlJc w:val="start"/>
    </w:lvl>
  </w:abstractNum>
  <w:abstractNum w:abstractNumId="33" w15:restartNumberingAfterBreak="0">
    <w:nsid w:val="504B9D6C"/>
    <w:multiLevelType w:val="hybridMultilevel"/>
    <w:tmpl w:val="00000000"/>
    <w:lvl w:ilvl="0" w:tplc="E00CB73A">
      <w:start w:val="1"/>
      <w:numFmt w:val="decimal"/>
      <w:lvlText w:val="%1."/>
      <w:lvlJc w:val="end"/>
      <w:pPr>
        <w:keepLines/>
        <w:tabs>
          <w:tab w:val="num" w:pos="0pt"/>
        </w:tabs>
        <w:spacing w:before="12pt" w:after="12pt"/>
        <w:ind w:start="0pt" w:hanging="10.50pt"/>
      </w:pPr>
      <w:rPr>
        <w:color w:val="404040"/>
        <w:sz w:val="21"/>
        <w:szCs w:val="21"/>
      </w:rPr>
    </w:lvl>
    <w:lvl w:ilvl="1" w:tplc="BE5201E2">
      <w:start w:val="1"/>
      <w:numFmt w:val="decimal"/>
      <w:lvlText w:val=""/>
      <w:lvlJc w:val="start"/>
    </w:lvl>
    <w:lvl w:ilvl="2" w:tplc="A79447DC">
      <w:start w:val="1"/>
      <w:numFmt w:val="decimal"/>
      <w:lvlText w:val=""/>
      <w:lvlJc w:val="start"/>
    </w:lvl>
    <w:lvl w:ilvl="3" w:tplc="51801724">
      <w:start w:val="1"/>
      <w:numFmt w:val="decimal"/>
      <w:lvlText w:val=""/>
      <w:lvlJc w:val="start"/>
    </w:lvl>
    <w:lvl w:ilvl="4" w:tplc="1E94530E">
      <w:start w:val="1"/>
      <w:numFmt w:val="decimal"/>
      <w:lvlText w:val=""/>
      <w:lvlJc w:val="start"/>
    </w:lvl>
    <w:lvl w:ilvl="5" w:tplc="95963BEC">
      <w:start w:val="1"/>
      <w:numFmt w:val="decimal"/>
      <w:lvlText w:val=""/>
      <w:lvlJc w:val="start"/>
    </w:lvl>
    <w:lvl w:ilvl="6" w:tplc="1B722EB0">
      <w:start w:val="1"/>
      <w:numFmt w:val="decimal"/>
      <w:lvlText w:val=""/>
      <w:lvlJc w:val="start"/>
    </w:lvl>
    <w:lvl w:ilvl="7" w:tplc="90FCACC2">
      <w:start w:val="1"/>
      <w:numFmt w:val="decimal"/>
      <w:lvlText w:val=""/>
      <w:lvlJc w:val="start"/>
    </w:lvl>
    <w:lvl w:ilvl="8" w:tplc="05C24CFA">
      <w:start w:val="1"/>
      <w:numFmt w:val="decimal"/>
      <w:lvlText w:val=""/>
      <w:lvlJc w:val="start"/>
    </w:lvl>
  </w:abstractNum>
  <w:abstractNum w:abstractNumId="34" w15:restartNumberingAfterBreak="0">
    <w:nsid w:val="50508E2C"/>
    <w:multiLevelType w:val="hybridMultilevel"/>
    <w:tmpl w:val="00000000"/>
    <w:lvl w:ilvl="0" w:tplc="499437E0">
      <w:start w:val="3"/>
      <w:numFmt w:val="decimal"/>
      <w:lvlText w:val="%1."/>
      <w:lvlJc w:val="end"/>
      <w:pPr>
        <w:keepLines/>
        <w:tabs>
          <w:tab w:val="num" w:pos="0pt"/>
        </w:tabs>
        <w:spacing w:before="12pt" w:after="12pt"/>
        <w:ind w:start="0pt" w:hanging="10.50pt"/>
      </w:pPr>
      <w:rPr>
        <w:color w:val="404040"/>
        <w:sz w:val="21"/>
        <w:szCs w:val="21"/>
      </w:rPr>
    </w:lvl>
    <w:lvl w:ilvl="1" w:tplc="0B10B6DC">
      <w:start w:val="1"/>
      <w:numFmt w:val="decimal"/>
      <w:lvlText w:val=""/>
      <w:lvlJc w:val="start"/>
    </w:lvl>
    <w:lvl w:ilvl="2" w:tplc="ACD01178">
      <w:start w:val="1"/>
      <w:numFmt w:val="decimal"/>
      <w:lvlText w:val=""/>
      <w:lvlJc w:val="start"/>
    </w:lvl>
    <w:lvl w:ilvl="3" w:tplc="78E4381C">
      <w:start w:val="1"/>
      <w:numFmt w:val="decimal"/>
      <w:lvlText w:val=""/>
      <w:lvlJc w:val="start"/>
    </w:lvl>
    <w:lvl w:ilvl="4" w:tplc="07907C8A">
      <w:start w:val="1"/>
      <w:numFmt w:val="decimal"/>
      <w:lvlText w:val=""/>
      <w:lvlJc w:val="start"/>
    </w:lvl>
    <w:lvl w:ilvl="5" w:tplc="2BB8AA50">
      <w:start w:val="1"/>
      <w:numFmt w:val="decimal"/>
      <w:lvlText w:val=""/>
      <w:lvlJc w:val="start"/>
    </w:lvl>
    <w:lvl w:ilvl="6" w:tplc="398E755C">
      <w:start w:val="1"/>
      <w:numFmt w:val="decimal"/>
      <w:lvlText w:val=""/>
      <w:lvlJc w:val="start"/>
    </w:lvl>
    <w:lvl w:ilvl="7" w:tplc="CD3C02AE">
      <w:start w:val="1"/>
      <w:numFmt w:val="decimal"/>
      <w:lvlText w:val=""/>
      <w:lvlJc w:val="start"/>
    </w:lvl>
    <w:lvl w:ilvl="8" w:tplc="0DAE2E80">
      <w:start w:val="1"/>
      <w:numFmt w:val="decimal"/>
      <w:lvlText w:val=""/>
      <w:lvlJc w:val="start"/>
    </w:lvl>
  </w:abstractNum>
  <w:abstractNum w:abstractNumId="35" w15:restartNumberingAfterBreak="0">
    <w:nsid w:val="51E32BD8"/>
    <w:multiLevelType w:val="hybridMultilevel"/>
    <w:tmpl w:val="00000000"/>
    <w:lvl w:ilvl="0" w:tplc="9EC2F968">
      <w:start w:val="1"/>
      <w:numFmt w:val="decimal"/>
      <w:lvlText w:val="%1."/>
      <w:lvlJc w:val="end"/>
      <w:pPr>
        <w:keepLines/>
        <w:tabs>
          <w:tab w:val="num" w:pos="0pt"/>
        </w:tabs>
        <w:spacing w:before="12pt" w:after="12pt"/>
        <w:ind w:start="0pt" w:hanging="10.50pt"/>
      </w:pPr>
      <w:rPr>
        <w:color w:val="404040"/>
        <w:sz w:val="21"/>
        <w:szCs w:val="21"/>
      </w:rPr>
    </w:lvl>
    <w:lvl w:ilvl="1" w:tplc="93D26518">
      <w:start w:val="1"/>
      <w:numFmt w:val="decimal"/>
      <w:lvlText w:val=""/>
      <w:lvlJc w:val="start"/>
    </w:lvl>
    <w:lvl w:ilvl="2" w:tplc="B1FA63D0">
      <w:start w:val="1"/>
      <w:numFmt w:val="decimal"/>
      <w:lvlText w:val=""/>
      <w:lvlJc w:val="start"/>
    </w:lvl>
    <w:lvl w:ilvl="3" w:tplc="7C66D19C">
      <w:start w:val="1"/>
      <w:numFmt w:val="decimal"/>
      <w:lvlText w:val=""/>
      <w:lvlJc w:val="start"/>
    </w:lvl>
    <w:lvl w:ilvl="4" w:tplc="DFDA5892">
      <w:start w:val="1"/>
      <w:numFmt w:val="decimal"/>
      <w:lvlText w:val=""/>
      <w:lvlJc w:val="start"/>
    </w:lvl>
    <w:lvl w:ilvl="5" w:tplc="5F081852">
      <w:start w:val="1"/>
      <w:numFmt w:val="decimal"/>
      <w:lvlText w:val=""/>
      <w:lvlJc w:val="start"/>
    </w:lvl>
    <w:lvl w:ilvl="6" w:tplc="782A7526">
      <w:start w:val="1"/>
      <w:numFmt w:val="decimal"/>
      <w:lvlText w:val=""/>
      <w:lvlJc w:val="start"/>
    </w:lvl>
    <w:lvl w:ilvl="7" w:tplc="A516CC78">
      <w:start w:val="1"/>
      <w:numFmt w:val="decimal"/>
      <w:lvlText w:val=""/>
      <w:lvlJc w:val="start"/>
    </w:lvl>
    <w:lvl w:ilvl="8" w:tplc="9B3491CC">
      <w:start w:val="1"/>
      <w:numFmt w:val="decimal"/>
      <w:lvlText w:val=""/>
      <w:lvlJc w:val="start"/>
    </w:lvl>
  </w:abstractNum>
  <w:abstractNum w:abstractNumId="36" w15:restartNumberingAfterBreak="0">
    <w:nsid w:val="55DF994D"/>
    <w:multiLevelType w:val="hybridMultilevel"/>
    <w:tmpl w:val="00000000"/>
    <w:lvl w:ilvl="0" w:tplc="BFCED0D4">
      <w:start w:val="1"/>
      <w:numFmt w:val="decimal"/>
      <w:lvlText w:val="%1."/>
      <w:lvlJc w:val="end"/>
      <w:pPr>
        <w:keepLines/>
        <w:tabs>
          <w:tab w:val="num" w:pos="0pt"/>
        </w:tabs>
        <w:ind w:start="0pt" w:hanging="10.50pt"/>
      </w:pPr>
      <w:rPr>
        <w:color w:val="404040"/>
        <w:sz w:val="21"/>
        <w:szCs w:val="21"/>
      </w:rPr>
    </w:lvl>
    <w:lvl w:ilvl="1" w:tplc="01206EB8">
      <w:start w:val="1"/>
      <w:numFmt w:val="decimal"/>
      <w:lvlText w:val=""/>
      <w:lvlJc w:val="start"/>
    </w:lvl>
    <w:lvl w:ilvl="2" w:tplc="FFAC0C78">
      <w:start w:val="1"/>
      <w:numFmt w:val="decimal"/>
      <w:lvlText w:val=""/>
      <w:lvlJc w:val="start"/>
    </w:lvl>
    <w:lvl w:ilvl="3" w:tplc="CDE8BDF0">
      <w:start w:val="1"/>
      <w:numFmt w:val="decimal"/>
      <w:lvlText w:val=""/>
      <w:lvlJc w:val="start"/>
    </w:lvl>
    <w:lvl w:ilvl="4" w:tplc="47D66058">
      <w:start w:val="1"/>
      <w:numFmt w:val="decimal"/>
      <w:lvlText w:val=""/>
      <w:lvlJc w:val="start"/>
    </w:lvl>
    <w:lvl w:ilvl="5" w:tplc="6CB257F2">
      <w:start w:val="1"/>
      <w:numFmt w:val="decimal"/>
      <w:lvlText w:val=""/>
      <w:lvlJc w:val="start"/>
    </w:lvl>
    <w:lvl w:ilvl="6" w:tplc="622A63AC">
      <w:start w:val="1"/>
      <w:numFmt w:val="decimal"/>
      <w:lvlText w:val=""/>
      <w:lvlJc w:val="start"/>
    </w:lvl>
    <w:lvl w:ilvl="7" w:tplc="1C6EF1BA">
      <w:start w:val="1"/>
      <w:numFmt w:val="decimal"/>
      <w:lvlText w:val=""/>
      <w:lvlJc w:val="start"/>
    </w:lvl>
    <w:lvl w:ilvl="8" w:tplc="FC305E78">
      <w:start w:val="1"/>
      <w:numFmt w:val="decimal"/>
      <w:lvlText w:val=""/>
      <w:lvlJc w:val="start"/>
    </w:lvl>
  </w:abstractNum>
  <w:abstractNum w:abstractNumId="37" w15:restartNumberingAfterBreak="0">
    <w:nsid w:val="576A77DA"/>
    <w:multiLevelType w:val="hybridMultilevel"/>
    <w:tmpl w:val="00000000"/>
    <w:lvl w:ilvl="0" w:tplc="D010A2D8">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A0904D1C">
      <w:start w:val="1"/>
      <w:numFmt w:val="decimal"/>
      <w:lvlText w:val=""/>
      <w:lvlJc w:val="start"/>
    </w:lvl>
    <w:lvl w:ilvl="2" w:tplc="87868600">
      <w:start w:val="1"/>
      <w:numFmt w:val="decimal"/>
      <w:lvlText w:val=""/>
      <w:lvlJc w:val="start"/>
    </w:lvl>
    <w:lvl w:ilvl="3" w:tplc="0EAEA72E">
      <w:start w:val="1"/>
      <w:numFmt w:val="decimal"/>
      <w:lvlText w:val=""/>
      <w:lvlJc w:val="start"/>
    </w:lvl>
    <w:lvl w:ilvl="4" w:tplc="3E628624">
      <w:start w:val="1"/>
      <w:numFmt w:val="decimal"/>
      <w:lvlText w:val=""/>
      <w:lvlJc w:val="start"/>
    </w:lvl>
    <w:lvl w:ilvl="5" w:tplc="815C3908">
      <w:start w:val="1"/>
      <w:numFmt w:val="decimal"/>
      <w:lvlText w:val=""/>
      <w:lvlJc w:val="start"/>
    </w:lvl>
    <w:lvl w:ilvl="6" w:tplc="4FD61630">
      <w:start w:val="1"/>
      <w:numFmt w:val="decimal"/>
      <w:lvlText w:val=""/>
      <w:lvlJc w:val="start"/>
    </w:lvl>
    <w:lvl w:ilvl="7" w:tplc="6D2EE07A">
      <w:start w:val="1"/>
      <w:numFmt w:val="decimal"/>
      <w:lvlText w:val=""/>
      <w:lvlJc w:val="start"/>
    </w:lvl>
    <w:lvl w:ilvl="8" w:tplc="6B2A9E3A">
      <w:start w:val="1"/>
      <w:numFmt w:val="decimal"/>
      <w:lvlText w:val=""/>
      <w:lvlJc w:val="start"/>
    </w:lvl>
  </w:abstractNum>
  <w:abstractNum w:abstractNumId="38" w15:restartNumberingAfterBreak="0">
    <w:nsid w:val="58B191EE"/>
    <w:multiLevelType w:val="hybridMultilevel"/>
    <w:tmpl w:val="00000000"/>
    <w:lvl w:ilvl="0" w:tplc="52E446BA">
      <w:start w:val="1"/>
      <w:numFmt w:val="decimal"/>
      <w:lvlText w:val=""/>
      <w:lvlJc w:val="start"/>
    </w:lvl>
    <w:lvl w:ilvl="1" w:tplc="B8B806D6">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9768012C">
      <w:start w:val="1"/>
      <w:numFmt w:val="decimal"/>
      <w:lvlText w:val=""/>
      <w:lvlJc w:val="start"/>
    </w:lvl>
    <w:lvl w:ilvl="3" w:tplc="314A4B7E">
      <w:start w:val="1"/>
      <w:numFmt w:val="decimal"/>
      <w:lvlText w:val=""/>
      <w:lvlJc w:val="start"/>
    </w:lvl>
    <w:lvl w:ilvl="4" w:tplc="B1B04198">
      <w:start w:val="1"/>
      <w:numFmt w:val="decimal"/>
      <w:lvlText w:val=""/>
      <w:lvlJc w:val="start"/>
    </w:lvl>
    <w:lvl w:ilvl="5" w:tplc="D04CAF2E">
      <w:start w:val="1"/>
      <w:numFmt w:val="decimal"/>
      <w:lvlText w:val=""/>
      <w:lvlJc w:val="start"/>
    </w:lvl>
    <w:lvl w:ilvl="6" w:tplc="274E5C4C">
      <w:start w:val="1"/>
      <w:numFmt w:val="decimal"/>
      <w:lvlText w:val=""/>
      <w:lvlJc w:val="start"/>
    </w:lvl>
    <w:lvl w:ilvl="7" w:tplc="33CA42DC">
      <w:start w:val="1"/>
      <w:numFmt w:val="decimal"/>
      <w:lvlText w:val=""/>
      <w:lvlJc w:val="start"/>
    </w:lvl>
    <w:lvl w:ilvl="8" w:tplc="57887328">
      <w:start w:val="1"/>
      <w:numFmt w:val="decimal"/>
      <w:lvlText w:val=""/>
      <w:lvlJc w:val="start"/>
    </w:lvl>
  </w:abstractNum>
  <w:abstractNum w:abstractNumId="39" w15:restartNumberingAfterBreak="0">
    <w:nsid w:val="59681CF8"/>
    <w:multiLevelType w:val="hybridMultilevel"/>
    <w:tmpl w:val="00000000"/>
    <w:lvl w:ilvl="0" w:tplc="F5BCF610">
      <w:numFmt w:val="bullet"/>
      <w:lvlText w:val=""/>
      <w:lvlJc w:val="end"/>
      <w:pPr>
        <w:keepLines/>
        <w:tabs>
          <w:tab w:val="num" w:pos="0pt"/>
        </w:tabs>
        <w:spacing w:before="5pt" w:after="5pt"/>
        <w:ind w:start="0pt" w:hanging="10.50pt"/>
      </w:pPr>
      <w:rPr>
        <w:rFonts w:ascii="Symbol" w:hAnsi="Symbol" w:hint="default"/>
        <w:color w:val="404040"/>
        <w:sz w:val="22"/>
        <w:szCs w:val="22"/>
      </w:rPr>
    </w:lvl>
    <w:lvl w:ilvl="1" w:tplc="6D64FDB2">
      <w:start w:val="1"/>
      <w:numFmt w:val="decimal"/>
      <w:lvlText w:val=""/>
      <w:lvlJc w:val="start"/>
    </w:lvl>
    <w:lvl w:ilvl="2" w:tplc="5582EF2C">
      <w:start w:val="1"/>
      <w:numFmt w:val="decimal"/>
      <w:lvlText w:val=""/>
      <w:lvlJc w:val="start"/>
    </w:lvl>
    <w:lvl w:ilvl="3" w:tplc="30FCC1AA">
      <w:start w:val="1"/>
      <w:numFmt w:val="decimal"/>
      <w:lvlText w:val=""/>
      <w:lvlJc w:val="start"/>
    </w:lvl>
    <w:lvl w:ilvl="4" w:tplc="4B7E8CA4">
      <w:start w:val="1"/>
      <w:numFmt w:val="decimal"/>
      <w:lvlText w:val=""/>
      <w:lvlJc w:val="start"/>
    </w:lvl>
    <w:lvl w:ilvl="5" w:tplc="0ECC13CA">
      <w:start w:val="1"/>
      <w:numFmt w:val="decimal"/>
      <w:lvlText w:val=""/>
      <w:lvlJc w:val="start"/>
    </w:lvl>
    <w:lvl w:ilvl="6" w:tplc="8A08F25C">
      <w:start w:val="1"/>
      <w:numFmt w:val="decimal"/>
      <w:lvlText w:val=""/>
      <w:lvlJc w:val="start"/>
    </w:lvl>
    <w:lvl w:ilvl="7" w:tplc="56CEAFF2">
      <w:start w:val="1"/>
      <w:numFmt w:val="decimal"/>
      <w:lvlText w:val=""/>
      <w:lvlJc w:val="start"/>
    </w:lvl>
    <w:lvl w:ilvl="8" w:tplc="67021CF2">
      <w:start w:val="1"/>
      <w:numFmt w:val="decimal"/>
      <w:lvlText w:val=""/>
      <w:lvlJc w:val="start"/>
    </w:lvl>
  </w:abstractNum>
  <w:abstractNum w:abstractNumId="40" w15:restartNumberingAfterBreak="0">
    <w:nsid w:val="5B936604"/>
    <w:multiLevelType w:val="hybridMultilevel"/>
    <w:tmpl w:val="00000000"/>
    <w:lvl w:ilvl="0" w:tplc="8D4E8ACC">
      <w:start w:val="1"/>
      <w:numFmt w:val="decimal"/>
      <w:lvlText w:val="%1."/>
      <w:lvlJc w:val="end"/>
      <w:pPr>
        <w:keepLines/>
        <w:tabs>
          <w:tab w:val="num" w:pos="0pt"/>
        </w:tabs>
        <w:spacing w:before="12pt" w:after="12pt"/>
        <w:ind w:start="0pt" w:hanging="10.50pt"/>
      </w:pPr>
      <w:rPr>
        <w:color w:val="404040"/>
        <w:sz w:val="21"/>
        <w:szCs w:val="21"/>
      </w:rPr>
    </w:lvl>
    <w:lvl w:ilvl="1" w:tplc="1DF6DB72">
      <w:start w:val="1"/>
      <w:numFmt w:val="decimal"/>
      <w:lvlText w:val=""/>
      <w:lvlJc w:val="start"/>
    </w:lvl>
    <w:lvl w:ilvl="2" w:tplc="66C2A034">
      <w:start w:val="1"/>
      <w:numFmt w:val="decimal"/>
      <w:lvlText w:val=""/>
      <w:lvlJc w:val="start"/>
    </w:lvl>
    <w:lvl w:ilvl="3" w:tplc="6CEAB30E">
      <w:start w:val="1"/>
      <w:numFmt w:val="decimal"/>
      <w:lvlText w:val=""/>
      <w:lvlJc w:val="start"/>
    </w:lvl>
    <w:lvl w:ilvl="4" w:tplc="C46848C6">
      <w:start w:val="1"/>
      <w:numFmt w:val="decimal"/>
      <w:lvlText w:val=""/>
      <w:lvlJc w:val="start"/>
    </w:lvl>
    <w:lvl w:ilvl="5" w:tplc="30DEFA4E">
      <w:start w:val="1"/>
      <w:numFmt w:val="decimal"/>
      <w:lvlText w:val=""/>
      <w:lvlJc w:val="start"/>
    </w:lvl>
    <w:lvl w:ilvl="6" w:tplc="4F328EC2">
      <w:start w:val="1"/>
      <w:numFmt w:val="decimal"/>
      <w:lvlText w:val=""/>
      <w:lvlJc w:val="start"/>
    </w:lvl>
    <w:lvl w:ilvl="7" w:tplc="0A244E8E">
      <w:start w:val="1"/>
      <w:numFmt w:val="decimal"/>
      <w:lvlText w:val=""/>
      <w:lvlJc w:val="start"/>
    </w:lvl>
    <w:lvl w:ilvl="8" w:tplc="2F846BD8">
      <w:start w:val="1"/>
      <w:numFmt w:val="decimal"/>
      <w:lvlText w:val=""/>
      <w:lvlJc w:val="start"/>
    </w:lvl>
  </w:abstractNum>
  <w:abstractNum w:abstractNumId="41" w15:restartNumberingAfterBreak="0">
    <w:nsid w:val="5E8B3FD9"/>
    <w:multiLevelType w:val="hybridMultilevel"/>
    <w:tmpl w:val="00000000"/>
    <w:lvl w:ilvl="0" w:tplc="AF1C650A">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A596FBAE">
      <w:start w:val="1"/>
      <w:numFmt w:val="decimal"/>
      <w:lvlText w:val=""/>
      <w:lvlJc w:val="start"/>
    </w:lvl>
    <w:lvl w:ilvl="2" w:tplc="CB146B32">
      <w:start w:val="1"/>
      <w:numFmt w:val="decimal"/>
      <w:lvlText w:val=""/>
      <w:lvlJc w:val="start"/>
    </w:lvl>
    <w:lvl w:ilvl="3" w:tplc="C2DAB3CA">
      <w:start w:val="1"/>
      <w:numFmt w:val="decimal"/>
      <w:lvlText w:val=""/>
      <w:lvlJc w:val="start"/>
    </w:lvl>
    <w:lvl w:ilvl="4" w:tplc="DF484A52">
      <w:start w:val="1"/>
      <w:numFmt w:val="decimal"/>
      <w:lvlText w:val=""/>
      <w:lvlJc w:val="start"/>
    </w:lvl>
    <w:lvl w:ilvl="5" w:tplc="AFE676BA">
      <w:start w:val="1"/>
      <w:numFmt w:val="decimal"/>
      <w:lvlText w:val=""/>
      <w:lvlJc w:val="start"/>
    </w:lvl>
    <w:lvl w:ilvl="6" w:tplc="59F2348C">
      <w:start w:val="1"/>
      <w:numFmt w:val="decimal"/>
      <w:lvlText w:val=""/>
      <w:lvlJc w:val="start"/>
    </w:lvl>
    <w:lvl w:ilvl="7" w:tplc="675CBED6">
      <w:start w:val="1"/>
      <w:numFmt w:val="decimal"/>
      <w:lvlText w:val=""/>
      <w:lvlJc w:val="start"/>
    </w:lvl>
    <w:lvl w:ilvl="8" w:tplc="A5924744">
      <w:start w:val="1"/>
      <w:numFmt w:val="decimal"/>
      <w:lvlText w:val=""/>
      <w:lvlJc w:val="start"/>
    </w:lvl>
  </w:abstractNum>
  <w:abstractNum w:abstractNumId="42" w15:restartNumberingAfterBreak="0">
    <w:nsid w:val="621A13A9"/>
    <w:multiLevelType w:val="hybridMultilevel"/>
    <w:tmpl w:val="00000000"/>
    <w:lvl w:ilvl="0" w:tplc="E4A88EB6">
      <w:start w:val="6"/>
      <w:numFmt w:val="decimal"/>
      <w:lvlText w:val="%1."/>
      <w:lvlJc w:val="end"/>
      <w:pPr>
        <w:keepLines/>
        <w:tabs>
          <w:tab w:val="num" w:pos="0pt"/>
        </w:tabs>
        <w:spacing w:before="12pt" w:after="12pt"/>
        <w:ind w:start="0pt" w:hanging="10.50pt"/>
      </w:pPr>
      <w:rPr>
        <w:color w:val="404040"/>
        <w:sz w:val="21"/>
        <w:szCs w:val="21"/>
      </w:rPr>
    </w:lvl>
    <w:lvl w:ilvl="1" w:tplc="874CED52">
      <w:start w:val="1"/>
      <w:numFmt w:val="decimal"/>
      <w:lvlText w:val=""/>
      <w:lvlJc w:val="start"/>
    </w:lvl>
    <w:lvl w:ilvl="2" w:tplc="1C5AFBF2">
      <w:start w:val="1"/>
      <w:numFmt w:val="decimal"/>
      <w:lvlText w:val=""/>
      <w:lvlJc w:val="start"/>
    </w:lvl>
    <w:lvl w:ilvl="3" w:tplc="39909FD6">
      <w:start w:val="1"/>
      <w:numFmt w:val="decimal"/>
      <w:lvlText w:val=""/>
      <w:lvlJc w:val="start"/>
    </w:lvl>
    <w:lvl w:ilvl="4" w:tplc="4F5CE786">
      <w:start w:val="1"/>
      <w:numFmt w:val="decimal"/>
      <w:lvlText w:val=""/>
      <w:lvlJc w:val="start"/>
    </w:lvl>
    <w:lvl w:ilvl="5" w:tplc="ADF639BA">
      <w:start w:val="1"/>
      <w:numFmt w:val="decimal"/>
      <w:lvlText w:val=""/>
      <w:lvlJc w:val="start"/>
    </w:lvl>
    <w:lvl w:ilvl="6" w:tplc="0546CBA2">
      <w:start w:val="1"/>
      <w:numFmt w:val="decimal"/>
      <w:lvlText w:val=""/>
      <w:lvlJc w:val="start"/>
    </w:lvl>
    <w:lvl w:ilvl="7" w:tplc="84A2DFC2">
      <w:start w:val="1"/>
      <w:numFmt w:val="decimal"/>
      <w:lvlText w:val=""/>
      <w:lvlJc w:val="start"/>
    </w:lvl>
    <w:lvl w:ilvl="8" w:tplc="CA34B734">
      <w:start w:val="1"/>
      <w:numFmt w:val="decimal"/>
      <w:lvlText w:val=""/>
      <w:lvlJc w:val="start"/>
    </w:lvl>
  </w:abstractNum>
  <w:abstractNum w:abstractNumId="43" w15:restartNumberingAfterBreak="0">
    <w:nsid w:val="624F2CC2"/>
    <w:multiLevelType w:val="hybridMultilevel"/>
    <w:tmpl w:val="00000000"/>
    <w:lvl w:ilvl="0" w:tplc="530EB164">
      <w:numFmt w:val="bullet"/>
      <w:lvlText w:val=""/>
      <w:lvlJc w:val="end"/>
      <w:pPr>
        <w:keepLines/>
        <w:tabs>
          <w:tab w:val="num" w:pos="0pt"/>
        </w:tabs>
        <w:spacing w:before="12pt" w:after="12pt"/>
        <w:ind w:start="0pt" w:hanging="10.50pt"/>
      </w:pPr>
      <w:rPr>
        <w:rFonts w:ascii="Symbol" w:hAnsi="Symbol" w:hint="default"/>
        <w:color w:val="404040"/>
        <w:sz w:val="21"/>
        <w:szCs w:val="21"/>
      </w:rPr>
    </w:lvl>
    <w:lvl w:ilvl="1" w:tplc="FB7438CE">
      <w:start w:val="1"/>
      <w:numFmt w:val="decimal"/>
      <w:lvlText w:val=""/>
      <w:lvlJc w:val="start"/>
    </w:lvl>
    <w:lvl w:ilvl="2" w:tplc="A70C0C6E">
      <w:start w:val="1"/>
      <w:numFmt w:val="decimal"/>
      <w:lvlText w:val=""/>
      <w:lvlJc w:val="start"/>
    </w:lvl>
    <w:lvl w:ilvl="3" w:tplc="5C9071B4">
      <w:start w:val="1"/>
      <w:numFmt w:val="decimal"/>
      <w:lvlText w:val=""/>
      <w:lvlJc w:val="start"/>
    </w:lvl>
    <w:lvl w:ilvl="4" w:tplc="745A08E0">
      <w:start w:val="1"/>
      <w:numFmt w:val="decimal"/>
      <w:lvlText w:val=""/>
      <w:lvlJc w:val="start"/>
    </w:lvl>
    <w:lvl w:ilvl="5" w:tplc="DF044892">
      <w:start w:val="1"/>
      <w:numFmt w:val="decimal"/>
      <w:lvlText w:val=""/>
      <w:lvlJc w:val="start"/>
    </w:lvl>
    <w:lvl w:ilvl="6" w:tplc="8DE2B352">
      <w:start w:val="1"/>
      <w:numFmt w:val="decimal"/>
      <w:lvlText w:val=""/>
      <w:lvlJc w:val="start"/>
    </w:lvl>
    <w:lvl w:ilvl="7" w:tplc="FAA2CD7A">
      <w:start w:val="1"/>
      <w:numFmt w:val="decimal"/>
      <w:lvlText w:val=""/>
      <w:lvlJc w:val="start"/>
    </w:lvl>
    <w:lvl w:ilvl="8" w:tplc="6284C4E4">
      <w:start w:val="1"/>
      <w:numFmt w:val="decimal"/>
      <w:lvlText w:val=""/>
      <w:lvlJc w:val="start"/>
    </w:lvl>
  </w:abstractNum>
  <w:abstractNum w:abstractNumId="44" w15:restartNumberingAfterBreak="0">
    <w:nsid w:val="6B4E735D"/>
    <w:multiLevelType w:val="hybridMultilevel"/>
    <w:tmpl w:val="00000000"/>
    <w:lvl w:ilvl="0" w:tplc="056C75C4">
      <w:start w:val="1"/>
      <w:numFmt w:val="decimal"/>
      <w:lvlText w:val="%1."/>
      <w:lvlJc w:val="end"/>
      <w:pPr>
        <w:keepLines/>
        <w:tabs>
          <w:tab w:val="num" w:pos="0pt"/>
        </w:tabs>
        <w:spacing w:before="12pt" w:after="12pt"/>
        <w:ind w:start="0pt" w:hanging="10.50pt"/>
      </w:pPr>
      <w:rPr>
        <w:color w:val="404040"/>
        <w:sz w:val="21"/>
        <w:szCs w:val="21"/>
      </w:rPr>
    </w:lvl>
    <w:lvl w:ilvl="1" w:tplc="78EA3860">
      <w:start w:val="1"/>
      <w:numFmt w:val="decimal"/>
      <w:lvlText w:val=""/>
      <w:lvlJc w:val="start"/>
    </w:lvl>
    <w:lvl w:ilvl="2" w:tplc="121AB0AE">
      <w:start w:val="1"/>
      <w:numFmt w:val="decimal"/>
      <w:lvlText w:val=""/>
      <w:lvlJc w:val="start"/>
    </w:lvl>
    <w:lvl w:ilvl="3" w:tplc="9A8693AC">
      <w:start w:val="1"/>
      <w:numFmt w:val="decimal"/>
      <w:lvlText w:val=""/>
      <w:lvlJc w:val="start"/>
    </w:lvl>
    <w:lvl w:ilvl="4" w:tplc="AE42BC7A">
      <w:start w:val="1"/>
      <w:numFmt w:val="decimal"/>
      <w:lvlText w:val=""/>
      <w:lvlJc w:val="start"/>
    </w:lvl>
    <w:lvl w:ilvl="5" w:tplc="4F9A57B6">
      <w:start w:val="1"/>
      <w:numFmt w:val="decimal"/>
      <w:lvlText w:val=""/>
      <w:lvlJc w:val="start"/>
    </w:lvl>
    <w:lvl w:ilvl="6" w:tplc="5CBCEB0A">
      <w:start w:val="1"/>
      <w:numFmt w:val="decimal"/>
      <w:lvlText w:val=""/>
      <w:lvlJc w:val="start"/>
    </w:lvl>
    <w:lvl w:ilvl="7" w:tplc="6FCECCD6">
      <w:start w:val="1"/>
      <w:numFmt w:val="decimal"/>
      <w:lvlText w:val=""/>
      <w:lvlJc w:val="start"/>
    </w:lvl>
    <w:lvl w:ilvl="8" w:tplc="C6DA27FC">
      <w:start w:val="1"/>
      <w:numFmt w:val="decimal"/>
      <w:lvlText w:val=""/>
      <w:lvlJc w:val="start"/>
    </w:lvl>
  </w:abstractNum>
  <w:abstractNum w:abstractNumId="45" w15:restartNumberingAfterBreak="0">
    <w:nsid w:val="6EACD899"/>
    <w:multiLevelType w:val="hybridMultilevel"/>
    <w:tmpl w:val="00000000"/>
    <w:lvl w:ilvl="0" w:tplc="4A7CD2C0">
      <w:start w:val="1"/>
      <w:numFmt w:val="decimal"/>
      <w:lvlText w:val="%1."/>
      <w:lvlJc w:val="end"/>
      <w:pPr>
        <w:keepLines/>
        <w:tabs>
          <w:tab w:val="num" w:pos="0pt"/>
        </w:tabs>
        <w:spacing w:before="12pt" w:after="12pt"/>
        <w:ind w:start="0pt" w:hanging="10.50pt"/>
      </w:pPr>
      <w:rPr>
        <w:color w:val="404040"/>
        <w:sz w:val="21"/>
        <w:szCs w:val="21"/>
      </w:rPr>
    </w:lvl>
    <w:lvl w:ilvl="1" w:tplc="8D2670F4">
      <w:start w:val="1"/>
      <w:numFmt w:val="decimal"/>
      <w:lvlText w:val=""/>
      <w:lvlJc w:val="start"/>
    </w:lvl>
    <w:lvl w:ilvl="2" w:tplc="D6EEE3AE">
      <w:start w:val="1"/>
      <w:numFmt w:val="decimal"/>
      <w:lvlText w:val=""/>
      <w:lvlJc w:val="start"/>
    </w:lvl>
    <w:lvl w:ilvl="3" w:tplc="1E9218EE">
      <w:start w:val="1"/>
      <w:numFmt w:val="decimal"/>
      <w:lvlText w:val=""/>
      <w:lvlJc w:val="start"/>
    </w:lvl>
    <w:lvl w:ilvl="4" w:tplc="A094C28C">
      <w:start w:val="1"/>
      <w:numFmt w:val="decimal"/>
      <w:lvlText w:val=""/>
      <w:lvlJc w:val="start"/>
    </w:lvl>
    <w:lvl w:ilvl="5" w:tplc="2DE2941E">
      <w:start w:val="1"/>
      <w:numFmt w:val="decimal"/>
      <w:lvlText w:val=""/>
      <w:lvlJc w:val="start"/>
    </w:lvl>
    <w:lvl w:ilvl="6" w:tplc="A98C0FCA">
      <w:start w:val="1"/>
      <w:numFmt w:val="decimal"/>
      <w:lvlText w:val=""/>
      <w:lvlJc w:val="start"/>
    </w:lvl>
    <w:lvl w:ilvl="7" w:tplc="0E1E0306">
      <w:start w:val="1"/>
      <w:numFmt w:val="decimal"/>
      <w:lvlText w:val=""/>
      <w:lvlJc w:val="start"/>
    </w:lvl>
    <w:lvl w:ilvl="8" w:tplc="53B231C0">
      <w:start w:val="1"/>
      <w:numFmt w:val="decimal"/>
      <w:lvlText w:val=""/>
      <w:lvlJc w:val="start"/>
    </w:lvl>
  </w:abstractNum>
  <w:abstractNum w:abstractNumId="46" w15:restartNumberingAfterBreak="0">
    <w:nsid w:val="6F3F2236"/>
    <w:multiLevelType w:val="hybridMultilevel"/>
    <w:tmpl w:val="00000000"/>
    <w:lvl w:ilvl="0" w:tplc="ECDAF5CA">
      <w:start w:val="1"/>
      <w:numFmt w:val="decimal"/>
      <w:lvlText w:val="%1."/>
      <w:lvlJc w:val="end"/>
      <w:pPr>
        <w:keepLines/>
        <w:tabs>
          <w:tab w:val="num" w:pos="0pt"/>
        </w:tabs>
        <w:spacing w:before="12pt" w:after="12pt"/>
        <w:ind w:start="0pt" w:hanging="10.50pt"/>
      </w:pPr>
      <w:rPr>
        <w:color w:val="404040"/>
        <w:sz w:val="21"/>
        <w:szCs w:val="21"/>
      </w:rPr>
    </w:lvl>
    <w:lvl w:ilvl="1" w:tplc="CD6080CA">
      <w:start w:val="1"/>
      <w:numFmt w:val="decimal"/>
      <w:lvlText w:val=""/>
      <w:lvlJc w:val="start"/>
    </w:lvl>
    <w:lvl w:ilvl="2" w:tplc="2E7CC9DE">
      <w:start w:val="1"/>
      <w:numFmt w:val="decimal"/>
      <w:lvlText w:val=""/>
      <w:lvlJc w:val="start"/>
    </w:lvl>
    <w:lvl w:ilvl="3" w:tplc="E3D29C16">
      <w:start w:val="1"/>
      <w:numFmt w:val="decimal"/>
      <w:lvlText w:val=""/>
      <w:lvlJc w:val="start"/>
    </w:lvl>
    <w:lvl w:ilvl="4" w:tplc="7E285BB2">
      <w:start w:val="1"/>
      <w:numFmt w:val="decimal"/>
      <w:lvlText w:val=""/>
      <w:lvlJc w:val="start"/>
    </w:lvl>
    <w:lvl w:ilvl="5" w:tplc="12B4F192">
      <w:start w:val="1"/>
      <w:numFmt w:val="decimal"/>
      <w:lvlText w:val=""/>
      <w:lvlJc w:val="start"/>
    </w:lvl>
    <w:lvl w:ilvl="6" w:tplc="08422B9A">
      <w:start w:val="1"/>
      <w:numFmt w:val="decimal"/>
      <w:lvlText w:val=""/>
      <w:lvlJc w:val="start"/>
    </w:lvl>
    <w:lvl w:ilvl="7" w:tplc="132AB516">
      <w:start w:val="1"/>
      <w:numFmt w:val="decimal"/>
      <w:lvlText w:val=""/>
      <w:lvlJc w:val="start"/>
    </w:lvl>
    <w:lvl w:ilvl="8" w:tplc="C34848BC">
      <w:start w:val="1"/>
      <w:numFmt w:val="decimal"/>
      <w:lvlText w:val=""/>
      <w:lvlJc w:val="start"/>
    </w:lvl>
  </w:abstractNum>
  <w:abstractNum w:abstractNumId="47" w15:restartNumberingAfterBreak="0">
    <w:nsid w:val="707546D1"/>
    <w:multiLevelType w:val="hybridMultilevel"/>
    <w:tmpl w:val="00000000"/>
    <w:lvl w:ilvl="0" w:tplc="A5AEB62C">
      <w:start w:val="1"/>
      <w:numFmt w:val="decimal"/>
      <w:lvlText w:val="%1."/>
      <w:lvlJc w:val="end"/>
      <w:pPr>
        <w:keepLines/>
        <w:tabs>
          <w:tab w:val="num" w:pos="0pt"/>
        </w:tabs>
        <w:spacing w:before="12pt" w:after="12pt"/>
        <w:ind w:start="0pt" w:hanging="10.50pt"/>
      </w:pPr>
      <w:rPr>
        <w:color w:val="404040"/>
        <w:sz w:val="21"/>
        <w:szCs w:val="21"/>
      </w:rPr>
    </w:lvl>
    <w:lvl w:ilvl="1" w:tplc="4B96189E">
      <w:start w:val="1"/>
      <w:numFmt w:val="decimal"/>
      <w:lvlText w:val=""/>
      <w:lvlJc w:val="start"/>
    </w:lvl>
    <w:lvl w:ilvl="2" w:tplc="D4E6F468">
      <w:start w:val="1"/>
      <w:numFmt w:val="decimal"/>
      <w:lvlText w:val=""/>
      <w:lvlJc w:val="start"/>
    </w:lvl>
    <w:lvl w:ilvl="3" w:tplc="EA846F4C">
      <w:start w:val="1"/>
      <w:numFmt w:val="decimal"/>
      <w:lvlText w:val=""/>
      <w:lvlJc w:val="start"/>
    </w:lvl>
    <w:lvl w:ilvl="4" w:tplc="4F7A79D6">
      <w:start w:val="1"/>
      <w:numFmt w:val="decimal"/>
      <w:lvlText w:val=""/>
      <w:lvlJc w:val="start"/>
    </w:lvl>
    <w:lvl w:ilvl="5" w:tplc="AC28FC0E">
      <w:start w:val="1"/>
      <w:numFmt w:val="decimal"/>
      <w:lvlText w:val=""/>
      <w:lvlJc w:val="start"/>
    </w:lvl>
    <w:lvl w:ilvl="6" w:tplc="36165496">
      <w:start w:val="1"/>
      <w:numFmt w:val="decimal"/>
      <w:lvlText w:val=""/>
      <w:lvlJc w:val="start"/>
    </w:lvl>
    <w:lvl w:ilvl="7" w:tplc="592A3C34">
      <w:start w:val="1"/>
      <w:numFmt w:val="decimal"/>
      <w:lvlText w:val=""/>
      <w:lvlJc w:val="start"/>
    </w:lvl>
    <w:lvl w:ilvl="8" w:tplc="1E842D3C">
      <w:start w:val="1"/>
      <w:numFmt w:val="decimal"/>
      <w:lvlText w:val=""/>
      <w:lvlJc w:val="start"/>
    </w:lvl>
  </w:abstractNum>
  <w:abstractNum w:abstractNumId="48" w15:restartNumberingAfterBreak="0">
    <w:nsid w:val="73A6AB3B"/>
    <w:multiLevelType w:val="hybridMultilevel"/>
    <w:tmpl w:val="00000000"/>
    <w:lvl w:ilvl="0" w:tplc="ED824C74">
      <w:start w:val="1"/>
      <w:numFmt w:val="decimal"/>
      <w:lvlText w:val=""/>
      <w:lvlJc w:val="start"/>
    </w:lvl>
    <w:lvl w:ilvl="1" w:tplc="952AF900">
      <w:numFmt w:val="bullet"/>
      <w:lvlText w:val=""/>
      <w:lvlJc w:val="end"/>
      <w:pPr>
        <w:keepLines/>
        <w:tabs>
          <w:tab w:val="num" w:pos="0pt"/>
        </w:tabs>
        <w:spacing w:before="12pt" w:after="12pt"/>
        <w:ind w:start="0pt" w:hanging="10.50pt"/>
      </w:pPr>
      <w:rPr>
        <w:rFonts w:ascii="Symbol" w:hAnsi="Symbol" w:hint="default"/>
        <w:color w:val="404040"/>
        <w:sz w:val="21"/>
        <w:szCs w:val="21"/>
      </w:rPr>
    </w:lvl>
    <w:lvl w:ilvl="2" w:tplc="41EA0EDA">
      <w:start w:val="1"/>
      <w:numFmt w:val="decimal"/>
      <w:lvlText w:val=""/>
      <w:lvlJc w:val="start"/>
    </w:lvl>
    <w:lvl w:ilvl="3" w:tplc="33C0AF8A">
      <w:start w:val="1"/>
      <w:numFmt w:val="decimal"/>
      <w:lvlText w:val=""/>
      <w:lvlJc w:val="start"/>
    </w:lvl>
    <w:lvl w:ilvl="4" w:tplc="AF4A5F38">
      <w:start w:val="1"/>
      <w:numFmt w:val="decimal"/>
      <w:lvlText w:val=""/>
      <w:lvlJc w:val="start"/>
    </w:lvl>
    <w:lvl w:ilvl="5" w:tplc="85B63D0A">
      <w:start w:val="1"/>
      <w:numFmt w:val="decimal"/>
      <w:lvlText w:val=""/>
      <w:lvlJc w:val="start"/>
    </w:lvl>
    <w:lvl w:ilvl="6" w:tplc="F8BA95C8">
      <w:start w:val="1"/>
      <w:numFmt w:val="decimal"/>
      <w:lvlText w:val=""/>
      <w:lvlJc w:val="start"/>
    </w:lvl>
    <w:lvl w:ilvl="7" w:tplc="9D30E432">
      <w:start w:val="1"/>
      <w:numFmt w:val="decimal"/>
      <w:lvlText w:val=""/>
      <w:lvlJc w:val="start"/>
    </w:lvl>
    <w:lvl w:ilvl="8" w:tplc="F54E7936">
      <w:start w:val="1"/>
      <w:numFmt w:val="decimal"/>
      <w:lvlText w:val=""/>
      <w:lvlJc w:val="start"/>
    </w:lvl>
  </w:abstractNum>
  <w:abstractNum w:abstractNumId="49" w15:restartNumberingAfterBreak="0">
    <w:nsid w:val="74CC14A2"/>
    <w:multiLevelType w:val="hybridMultilevel"/>
    <w:tmpl w:val="00000000"/>
    <w:lvl w:ilvl="0" w:tplc="C0EEF9A0">
      <w:start w:val="1"/>
      <w:numFmt w:val="decimal"/>
      <w:lvlText w:val="%1."/>
      <w:lvlJc w:val="end"/>
      <w:pPr>
        <w:keepLines/>
        <w:tabs>
          <w:tab w:val="num" w:pos="0pt"/>
        </w:tabs>
        <w:spacing w:before="12pt" w:after="12pt"/>
        <w:ind w:start="0pt" w:hanging="10.50pt"/>
      </w:pPr>
      <w:rPr>
        <w:color w:val="404040"/>
        <w:sz w:val="21"/>
        <w:szCs w:val="21"/>
      </w:rPr>
    </w:lvl>
    <w:lvl w:ilvl="1" w:tplc="F892972E">
      <w:start w:val="1"/>
      <w:numFmt w:val="decimal"/>
      <w:lvlText w:val=""/>
      <w:lvlJc w:val="start"/>
    </w:lvl>
    <w:lvl w:ilvl="2" w:tplc="40FEA0A2">
      <w:start w:val="1"/>
      <w:numFmt w:val="decimal"/>
      <w:lvlText w:val=""/>
      <w:lvlJc w:val="start"/>
    </w:lvl>
    <w:lvl w:ilvl="3" w:tplc="D7F46EEC">
      <w:start w:val="1"/>
      <w:numFmt w:val="decimal"/>
      <w:lvlText w:val=""/>
      <w:lvlJc w:val="start"/>
    </w:lvl>
    <w:lvl w:ilvl="4" w:tplc="ADEA56F2">
      <w:start w:val="1"/>
      <w:numFmt w:val="decimal"/>
      <w:lvlText w:val=""/>
      <w:lvlJc w:val="start"/>
    </w:lvl>
    <w:lvl w:ilvl="5" w:tplc="16983C76">
      <w:start w:val="1"/>
      <w:numFmt w:val="decimal"/>
      <w:lvlText w:val=""/>
      <w:lvlJc w:val="start"/>
    </w:lvl>
    <w:lvl w:ilvl="6" w:tplc="D72E97F2">
      <w:start w:val="1"/>
      <w:numFmt w:val="decimal"/>
      <w:lvlText w:val=""/>
      <w:lvlJc w:val="start"/>
    </w:lvl>
    <w:lvl w:ilvl="7" w:tplc="CCDA6236">
      <w:start w:val="1"/>
      <w:numFmt w:val="decimal"/>
      <w:lvlText w:val=""/>
      <w:lvlJc w:val="start"/>
    </w:lvl>
    <w:lvl w:ilvl="8" w:tplc="2522F336">
      <w:start w:val="1"/>
      <w:numFmt w:val="decimal"/>
      <w:lvlText w:val=""/>
      <w:lvlJc w:val="start"/>
    </w:lvl>
  </w:abstractNum>
  <w:abstractNum w:abstractNumId="50" w15:restartNumberingAfterBreak="0">
    <w:nsid w:val="7B339EAB"/>
    <w:multiLevelType w:val="hybridMultilevel"/>
    <w:tmpl w:val="00000000"/>
    <w:lvl w:ilvl="0" w:tplc="2A4AC3A0">
      <w:start w:val="1"/>
      <w:numFmt w:val="decimal"/>
      <w:lvlText w:val=""/>
      <w:lvlJc w:val="start"/>
    </w:lvl>
    <w:lvl w:ilvl="1" w:tplc="8A16FD48">
      <w:start w:val="1"/>
      <w:numFmt w:val="decimal"/>
      <w:lvlText w:val="%2."/>
      <w:lvlJc w:val="end"/>
      <w:pPr>
        <w:keepLines/>
        <w:tabs>
          <w:tab w:val="num" w:pos="0pt"/>
        </w:tabs>
        <w:ind w:start="0pt" w:hanging="10.50pt"/>
      </w:pPr>
      <w:rPr>
        <w:color w:val="404040"/>
        <w:sz w:val="21"/>
        <w:szCs w:val="21"/>
      </w:rPr>
    </w:lvl>
    <w:lvl w:ilvl="2" w:tplc="3A926822">
      <w:start w:val="1"/>
      <w:numFmt w:val="decimal"/>
      <w:lvlText w:val=""/>
      <w:lvlJc w:val="start"/>
    </w:lvl>
    <w:lvl w:ilvl="3" w:tplc="493E670E">
      <w:start w:val="1"/>
      <w:numFmt w:val="decimal"/>
      <w:lvlText w:val=""/>
      <w:lvlJc w:val="start"/>
    </w:lvl>
    <w:lvl w:ilvl="4" w:tplc="FB6E54B6">
      <w:start w:val="1"/>
      <w:numFmt w:val="decimal"/>
      <w:lvlText w:val=""/>
      <w:lvlJc w:val="start"/>
    </w:lvl>
    <w:lvl w:ilvl="5" w:tplc="548E3F9E">
      <w:start w:val="1"/>
      <w:numFmt w:val="decimal"/>
      <w:lvlText w:val=""/>
      <w:lvlJc w:val="start"/>
    </w:lvl>
    <w:lvl w:ilvl="6" w:tplc="F48A0D82">
      <w:start w:val="1"/>
      <w:numFmt w:val="decimal"/>
      <w:lvlText w:val=""/>
      <w:lvlJc w:val="start"/>
    </w:lvl>
    <w:lvl w:ilvl="7" w:tplc="9664E962">
      <w:start w:val="1"/>
      <w:numFmt w:val="decimal"/>
      <w:lvlText w:val=""/>
      <w:lvlJc w:val="start"/>
    </w:lvl>
    <w:lvl w:ilvl="8" w:tplc="0E80B572">
      <w:start w:val="1"/>
      <w:numFmt w:val="decimal"/>
      <w:lvlText w:val=""/>
      <w:lvlJc w:val="start"/>
    </w:lvl>
  </w:abstractNum>
  <w:num w:numId="1" w16cid:durableId="725682996">
    <w:abstractNumId w:val="25"/>
  </w:num>
  <w:num w:numId="2" w16cid:durableId="1164510463">
    <w:abstractNumId w:val="23"/>
  </w:num>
  <w:num w:numId="3" w16cid:durableId="31075304">
    <w:abstractNumId w:val="17"/>
  </w:num>
  <w:num w:numId="4" w16cid:durableId="838041307">
    <w:abstractNumId w:val="9"/>
  </w:num>
  <w:num w:numId="5" w16cid:durableId="558899367">
    <w:abstractNumId w:val="36"/>
  </w:num>
  <w:num w:numId="6" w16cid:durableId="1963998294">
    <w:abstractNumId w:val="50"/>
  </w:num>
  <w:num w:numId="7" w16cid:durableId="1855222146">
    <w:abstractNumId w:val="32"/>
  </w:num>
  <w:num w:numId="8" w16cid:durableId="478156842">
    <w:abstractNumId w:val="44"/>
  </w:num>
  <w:num w:numId="9" w16cid:durableId="1054700738">
    <w:abstractNumId w:val="4"/>
  </w:num>
  <w:num w:numId="10" w16cid:durableId="635180307">
    <w:abstractNumId w:val="41"/>
  </w:num>
  <w:num w:numId="11" w16cid:durableId="143355679">
    <w:abstractNumId w:val="3"/>
  </w:num>
  <w:num w:numId="12" w16cid:durableId="631133570">
    <w:abstractNumId w:val="13"/>
  </w:num>
  <w:num w:numId="13" w16cid:durableId="102115179">
    <w:abstractNumId w:val="43"/>
  </w:num>
  <w:num w:numId="14" w16cid:durableId="856769714">
    <w:abstractNumId w:val="12"/>
  </w:num>
  <w:num w:numId="15" w16cid:durableId="797182115">
    <w:abstractNumId w:val="29"/>
  </w:num>
  <w:num w:numId="16" w16cid:durableId="302121685">
    <w:abstractNumId w:val="6"/>
  </w:num>
  <w:num w:numId="17" w16cid:durableId="1937513778">
    <w:abstractNumId w:val="0"/>
  </w:num>
  <w:num w:numId="18" w16cid:durableId="2040157468">
    <w:abstractNumId w:val="1"/>
  </w:num>
  <w:num w:numId="19" w16cid:durableId="2066173830">
    <w:abstractNumId w:val="45"/>
  </w:num>
  <w:num w:numId="20" w16cid:durableId="1904756515">
    <w:abstractNumId w:val="7"/>
  </w:num>
  <w:num w:numId="21" w16cid:durableId="1781487492">
    <w:abstractNumId w:val="18"/>
  </w:num>
  <w:num w:numId="22" w16cid:durableId="399987007">
    <w:abstractNumId w:val="40"/>
  </w:num>
  <w:num w:numId="23" w16cid:durableId="314838117">
    <w:abstractNumId w:val="27"/>
  </w:num>
  <w:num w:numId="24" w16cid:durableId="1706172901">
    <w:abstractNumId w:val="16"/>
  </w:num>
  <w:num w:numId="25" w16cid:durableId="39790869">
    <w:abstractNumId w:val="47"/>
  </w:num>
  <w:num w:numId="26" w16cid:durableId="1401832161">
    <w:abstractNumId w:val="39"/>
  </w:num>
  <w:num w:numId="27" w16cid:durableId="1084036334">
    <w:abstractNumId w:val="34"/>
  </w:num>
  <w:num w:numId="28" w16cid:durableId="1916233541">
    <w:abstractNumId w:val="10"/>
  </w:num>
  <w:num w:numId="29" w16cid:durableId="1996226937">
    <w:abstractNumId w:val="5"/>
  </w:num>
  <w:num w:numId="30" w16cid:durableId="736783850">
    <w:abstractNumId w:val="35"/>
  </w:num>
  <w:num w:numId="31" w16cid:durableId="641693097">
    <w:abstractNumId w:val="46"/>
  </w:num>
  <w:num w:numId="32" w16cid:durableId="664555199">
    <w:abstractNumId w:val="33"/>
  </w:num>
  <w:num w:numId="33" w16cid:durableId="728694934">
    <w:abstractNumId w:val="30"/>
  </w:num>
  <w:num w:numId="34" w16cid:durableId="45222198">
    <w:abstractNumId w:val="42"/>
  </w:num>
  <w:num w:numId="35" w16cid:durableId="1018309734">
    <w:abstractNumId w:val="38"/>
  </w:num>
  <w:num w:numId="36" w16cid:durableId="1440833360">
    <w:abstractNumId w:val="24"/>
  </w:num>
  <w:num w:numId="37" w16cid:durableId="2114089686">
    <w:abstractNumId w:val="21"/>
  </w:num>
  <w:num w:numId="38" w16cid:durableId="644967696">
    <w:abstractNumId w:val="48"/>
  </w:num>
  <w:num w:numId="39" w16cid:durableId="198974765">
    <w:abstractNumId w:val="15"/>
  </w:num>
  <w:num w:numId="40" w16cid:durableId="1434740048">
    <w:abstractNumId w:val="31"/>
  </w:num>
  <w:num w:numId="41" w16cid:durableId="1282805486">
    <w:abstractNumId w:val="19"/>
  </w:num>
  <w:num w:numId="42" w16cid:durableId="643513550">
    <w:abstractNumId w:val="11"/>
  </w:num>
  <w:num w:numId="43" w16cid:durableId="1226254798">
    <w:abstractNumId w:val="8"/>
  </w:num>
  <w:num w:numId="44" w16cid:durableId="1550800931">
    <w:abstractNumId w:val="49"/>
  </w:num>
  <w:num w:numId="45" w16cid:durableId="834999140">
    <w:abstractNumId w:val="37"/>
  </w:num>
  <w:num w:numId="46" w16cid:durableId="1595938917">
    <w:abstractNumId w:val="28"/>
  </w:num>
  <w:num w:numId="47" w16cid:durableId="1658193839">
    <w:abstractNumId w:val="2"/>
  </w:num>
  <w:num w:numId="48" w16cid:durableId="1074015191">
    <w:abstractNumId w:val="14"/>
  </w:num>
  <w:num w:numId="49" w16cid:durableId="884411327">
    <w:abstractNumId w:val="20"/>
  </w:num>
  <w:num w:numId="50" w16cid:durableId="789864525">
    <w:abstractNumId w:val="22"/>
  </w:num>
  <w:num w:numId="51" w16cid:durableId="222718590">
    <w:abstractNumId w:val="26"/>
  </w:num>
</w:numbering>
</file>

<file path=word/people.xml><?xml version="1.0" encoding="utf-8"?>
<w15:peop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ocumentProtection w:edit="trackedChanges" w:enforcement="1" w:spinCount="100000" w:hashValue="4gRGbXtaYRw9ILq0A1JLTF5+8/pdxVtsg6mvntJTaEu6nHUdZn8AzMtlx/0XS4u3DOZroqVVBjU0qeqiaWE8Hw==" w:saltValue="RqndWrMV0vVuY0ta4U7vfA==" w:algorithmName="SHA-512"/>
  <w:defaultTabStop w:val="36pt"/>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D6C"/>
    <w:rsid w:val="00041688"/>
    <w:rsid w:val="00043EB4"/>
    <w:rsid w:val="000C7809"/>
    <w:rsid w:val="001C7630"/>
    <w:rsid w:val="00235068"/>
    <w:rsid w:val="002436FE"/>
    <w:rsid w:val="002C52E2"/>
    <w:rsid w:val="002E48A7"/>
    <w:rsid w:val="003606B7"/>
    <w:rsid w:val="00457F88"/>
    <w:rsid w:val="00484548"/>
    <w:rsid w:val="004F24D1"/>
    <w:rsid w:val="00510764"/>
    <w:rsid w:val="00567B0F"/>
    <w:rsid w:val="0058448B"/>
    <w:rsid w:val="005A0F61"/>
    <w:rsid w:val="00631E0C"/>
    <w:rsid w:val="00671061"/>
    <w:rsid w:val="006C6B5F"/>
    <w:rsid w:val="007B420C"/>
    <w:rsid w:val="0086125E"/>
    <w:rsid w:val="00894585"/>
    <w:rsid w:val="008C5AFF"/>
    <w:rsid w:val="00920D57"/>
    <w:rsid w:val="009E7740"/>
    <w:rsid w:val="00A37CDD"/>
    <w:rsid w:val="00A75C53"/>
    <w:rsid w:val="00B036E0"/>
    <w:rsid w:val="00B07AE6"/>
    <w:rsid w:val="00B94C32"/>
    <w:rsid w:val="00BB2D6C"/>
    <w:rsid w:val="00BB67B7"/>
    <w:rsid w:val="00BF5A87"/>
    <w:rsid w:val="00C36461"/>
    <w:rsid w:val="00C3780A"/>
    <w:rsid w:val="00C37D10"/>
    <w:rsid w:val="00C43079"/>
    <w:rsid w:val="00C61C14"/>
    <w:rsid w:val="00CF762E"/>
    <w:rsid w:val="00D068A6"/>
    <w:rsid w:val="00D70A44"/>
    <w:rsid w:val="00DB651D"/>
    <w:rsid w:val="00E07877"/>
    <w:rsid w:val="00E30DAC"/>
    <w:rsid w:val="00EA46FC"/>
    <w:rsid w:val="00EB56EE"/>
    <w:rsid w:val="00F4145E"/>
    <w:rsid w:val="00FB5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07E53C"/>
  <w15:docId w15:val="{7D7CC506-EF96-4ED2-93E5-C76A91C765B4}"/>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12pt"/>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end"/>
    </w:pPr>
    <w:rPr>
      <w:color w:val="FA6400"/>
      <w:sz w:val="18"/>
      <w:szCs w:val="18"/>
    </w:rPr>
  </w:style>
  <w:style w:type="paragraph" w:customStyle="1" w:styleId="p">
    <w:name w:val="p"/>
    <w:pPr>
      <w:keepLines/>
      <w:ind w:start="14.40pt" w:end="21.60pt"/>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12pt" w:after="12pt"/>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12pt" w:after="12pt"/>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12pt" w:after="12pt"/>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12pt" w:after="12pt"/>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12pt" w:after="12pt"/>
    </w:pPr>
    <w:rPr>
      <w:color w:val="404040"/>
      <w:sz w:val="32"/>
      <w:szCs w:val="32"/>
    </w:rPr>
  </w:style>
  <w:style w:type="paragraph" w:customStyle="1" w:styleId="th">
    <w:name w:val="th"/>
    <w:pPr>
      <w:keepNext/>
    </w:pPr>
    <w:rPr>
      <w:b/>
      <w:bCs/>
      <w:caps/>
      <w:color w:val="FFFFFF"/>
      <w:sz w:val="21"/>
      <w:szCs w:val="21"/>
    </w:rPr>
  </w:style>
  <w:style w:type="paragraph" w:customStyle="1" w:styleId="pTableText">
    <w:name w:val="p_TableText"/>
    <w:pPr>
      <w:keepLines/>
      <w:spacing w:after="10.50pt"/>
    </w:pPr>
    <w:rPr>
      <w:color w:val="404040"/>
      <w:sz w:val="22"/>
      <w:szCs w:val="22"/>
    </w:rPr>
  </w:style>
  <w:style w:type="paragraph" w:customStyle="1" w:styleId="p2">
    <w:name w:val="p_2"/>
    <w:pPr>
      <w:keepLines/>
      <w:spacing w:after="10.50pt"/>
    </w:pPr>
    <w:rPr>
      <w:color w:val="404040"/>
      <w:sz w:val="22"/>
      <w:szCs w:val="22"/>
    </w:rPr>
  </w:style>
  <w:style w:type="paragraph" w:customStyle="1" w:styleId="h1TOCHeading">
    <w:name w:val="h1_TOCHeading"/>
    <w:pPr>
      <w:keepNext/>
      <w:keepLines/>
      <w:pageBreakBefore/>
      <w:spacing w:after="12pt"/>
    </w:pPr>
    <w:rPr>
      <w:rFonts w:ascii="Knowledge Bold" w:hAnsi="Knowledge Bold" w:cs="Knowledge Bold"/>
      <w:caps/>
      <w:color w:val="FA6400"/>
      <w:sz w:val="42"/>
      <w:szCs w:val="42"/>
    </w:rPr>
  </w:style>
  <w:style w:type="paragraph" w:styleId="TOC1">
    <w:name w:val="toc 1"/>
    <w:semiHidden/>
    <w:pPr>
      <w:keepNext/>
      <w:keepLines/>
      <w:tabs>
        <w:tab w:val="end" w:leader="dot" w:pos="417.50pt"/>
      </w:tabs>
      <w:spacing w:before="12pt" w:after="6pt"/>
      <w:ind w:start="10pt"/>
    </w:pPr>
    <w:rPr>
      <w:b/>
      <w:bCs/>
      <w:color w:val="FA6400"/>
      <w:sz w:val="26"/>
      <w:szCs w:val="26"/>
    </w:rPr>
  </w:style>
  <w:style w:type="paragraph" w:styleId="TOC2">
    <w:name w:val="toc 2"/>
    <w:semiHidden/>
    <w:pPr>
      <w:keepLines/>
      <w:tabs>
        <w:tab w:val="end" w:leader="dot" w:pos="417.50pt"/>
      </w:tabs>
      <w:spacing w:before="4pt"/>
      <w:ind w:start="10pt"/>
    </w:pPr>
    <w:rPr>
      <w:color w:val="404040"/>
      <w:sz w:val="22"/>
      <w:szCs w:val="22"/>
    </w:rPr>
  </w:style>
  <w:style w:type="paragraph" w:styleId="TOC3">
    <w:name w:val="toc 3"/>
    <w:semiHidden/>
    <w:pPr>
      <w:keepLines/>
      <w:tabs>
        <w:tab w:val="end" w:leader="dot" w:pos="417.50pt"/>
      </w:tabs>
      <w:spacing w:before="4pt"/>
      <w:ind w:start="20pt"/>
    </w:pPr>
    <w:rPr>
      <w:color w:val="404040"/>
      <w:sz w:val="22"/>
      <w:szCs w:val="22"/>
    </w:rPr>
  </w:style>
  <w:style w:type="paragraph" w:styleId="TOC4">
    <w:name w:val="toc 4"/>
    <w:semiHidden/>
    <w:pPr>
      <w:keepLines/>
      <w:tabs>
        <w:tab w:val="end" w:leader="dot" w:pos="417.50pt"/>
      </w:tabs>
      <w:spacing w:before="12pt" w:after="12pt"/>
      <w:ind w:start="30pt"/>
    </w:pPr>
    <w:rPr>
      <w:sz w:val="24"/>
      <w:szCs w:val="24"/>
    </w:rPr>
  </w:style>
  <w:style w:type="paragraph" w:styleId="TOC5">
    <w:name w:val="toc 5"/>
    <w:semiHidden/>
    <w:pPr>
      <w:keepLines/>
      <w:tabs>
        <w:tab w:val="end" w:leader="dot" w:pos="417.50pt"/>
      </w:tabs>
      <w:spacing w:before="12pt" w:after="12pt"/>
      <w:ind w:start="40pt"/>
    </w:pPr>
    <w:rPr>
      <w:sz w:val="24"/>
      <w:szCs w:val="24"/>
    </w:rPr>
  </w:style>
  <w:style w:type="paragraph" w:styleId="TOC6">
    <w:name w:val="toc 6"/>
    <w:semiHidden/>
    <w:pPr>
      <w:keepLines/>
      <w:tabs>
        <w:tab w:val="end" w:leader="dot" w:pos="417.50pt"/>
      </w:tabs>
      <w:spacing w:before="12pt" w:after="12pt"/>
      <w:ind w:start="50pt"/>
    </w:pPr>
    <w:rPr>
      <w:sz w:val="24"/>
      <w:szCs w:val="24"/>
    </w:rPr>
  </w:style>
  <w:style w:type="paragraph" w:styleId="TOC7">
    <w:name w:val="toc 7"/>
    <w:semiHidden/>
    <w:pPr>
      <w:keepLines/>
      <w:tabs>
        <w:tab w:val="end" w:leader="dot" w:pos="417.50pt"/>
      </w:tabs>
      <w:spacing w:before="12pt" w:after="12pt"/>
      <w:ind w:start="60pt"/>
    </w:pPr>
    <w:rPr>
      <w:sz w:val="24"/>
      <w:szCs w:val="24"/>
    </w:rPr>
  </w:style>
  <w:style w:type="paragraph" w:styleId="TOC8">
    <w:name w:val="toc 8"/>
    <w:semiHidden/>
    <w:pPr>
      <w:keepLines/>
      <w:tabs>
        <w:tab w:val="end" w:leader="dot" w:pos="417.50pt"/>
      </w:tabs>
      <w:spacing w:before="12pt" w:after="12pt"/>
      <w:ind w:start="70pt"/>
    </w:pPr>
    <w:rPr>
      <w:sz w:val="24"/>
      <w:szCs w:val="24"/>
    </w:rPr>
  </w:style>
  <w:style w:type="paragraph" w:styleId="TOC9">
    <w:name w:val="toc 9"/>
    <w:semiHidden/>
    <w:pPr>
      <w:keepLines/>
      <w:tabs>
        <w:tab w:val="end" w:leader="dot" w:pos="417.50pt"/>
      </w:tabs>
      <w:spacing w:line="0pt" w:lineRule="atLeast"/>
    </w:pPr>
    <w:rPr>
      <w:color w:val="FFFFFF"/>
      <w:sz w:val="2"/>
      <w:szCs w:val="2"/>
    </w:rPr>
  </w:style>
  <w:style w:type="paragraph" w:customStyle="1" w:styleId="pPrintFooter">
    <w:name w:val="p_PrintFooter"/>
    <w:pPr>
      <w:keepLines/>
      <w:spacing w:before="4pt" w:after="4pt"/>
    </w:pPr>
    <w:rPr>
      <w:caps/>
      <w:color w:val="FA6400"/>
      <w:sz w:val="18"/>
      <w:szCs w:val="18"/>
    </w:rPr>
  </w:style>
  <w:style w:type="paragraph" w:customStyle="1" w:styleId="h1">
    <w:name w:val="h1"/>
    <w:basedOn w:val="Heading1"/>
    <w:pPr>
      <w:keepNext/>
      <w:keepLines/>
      <w:pageBreakBefore/>
      <w:spacing w:after="12pt"/>
    </w:pPr>
    <w:rPr>
      <w:rFonts w:ascii="Knowledge Bold" w:hAnsi="Knowledge Bold" w:cs="Knowledge Bold"/>
      <w:caps/>
      <w:color w:val="FA6400"/>
      <w:sz w:val="50"/>
      <w:szCs w:val="50"/>
    </w:rPr>
  </w:style>
  <w:style w:type="paragraph" w:customStyle="1" w:styleId="h2">
    <w:name w:val="h2"/>
    <w:basedOn w:val="Heading2"/>
    <w:pPr>
      <w:keepNext/>
      <w:keepLines/>
      <w:spacing w:before="24pt" w:after="12pt"/>
    </w:pPr>
    <w:rPr>
      <w:rFonts w:ascii="Knowledge Bold" w:hAnsi="Knowledge Bold" w:cs="Knowledge Bold"/>
      <w:caps/>
      <w:color w:val="404040"/>
      <w:sz w:val="38"/>
      <w:szCs w:val="38"/>
    </w:rPr>
  </w:style>
  <w:style w:type="paragraph" w:customStyle="1" w:styleId="li">
    <w:name w:val="li"/>
    <w:pPr>
      <w:keepLines/>
      <w:spacing w:before="12pt" w:after="12pt"/>
    </w:pPr>
    <w:rPr>
      <w:color w:val="404040"/>
      <w:sz w:val="21"/>
      <w:szCs w:val="21"/>
    </w:rPr>
  </w:style>
  <w:style w:type="character" w:customStyle="1" w:styleId="spanUIElement">
    <w:name w:val="span_UIElement"/>
    <w:rPr>
      <w:b/>
      <w:bCs/>
      <w:color w:val="404040"/>
      <w:sz w:val="21"/>
      <w:szCs w:val="21"/>
    </w:rPr>
  </w:style>
  <w:style w:type="character" w:customStyle="1" w:styleId="spanDocumentAndBookNames">
    <w:name w:val="span_DocumentAndBookNames"/>
    <w:rPr>
      <w:i/>
      <w:iCs/>
      <w:color w:val="404040"/>
      <w:sz w:val="21"/>
      <w:szCs w:val="21"/>
    </w:rPr>
  </w:style>
  <w:style w:type="paragraph" w:customStyle="1" w:styleId="th1">
    <w:name w:val="th_1"/>
    <w:pPr>
      <w:keepNext/>
    </w:pPr>
    <w:rPr>
      <w:b/>
      <w:bCs/>
      <w:color w:val="404040"/>
      <w:sz w:val="22"/>
      <w:szCs w:val="22"/>
    </w:rPr>
  </w:style>
  <w:style w:type="paragraph" w:customStyle="1" w:styleId="td2">
    <w:name w:val="td_2"/>
    <w:pPr>
      <w:keepLines/>
    </w:pPr>
    <w:rPr>
      <w:color w:val="404040"/>
      <w:sz w:val="22"/>
      <w:szCs w:val="22"/>
    </w:rPr>
  </w:style>
  <w:style w:type="paragraph" w:customStyle="1" w:styleId="p3">
    <w:name w:val="p_3"/>
    <w:pPr>
      <w:keepLines/>
      <w:spacing w:before="10.50pt" w:after="10.50pt"/>
    </w:pPr>
    <w:rPr>
      <w:color w:val="404040"/>
      <w:sz w:val="22"/>
      <w:szCs w:val="22"/>
    </w:rPr>
  </w:style>
  <w:style w:type="character" w:customStyle="1" w:styleId="code">
    <w:name w:val="code"/>
    <w:rPr>
      <w:rFonts w:ascii="Courier New" w:hAnsi="Courier New" w:cs="Courier New"/>
      <w:color w:val="404040"/>
      <w:sz w:val="21"/>
      <w:szCs w:val="21"/>
    </w:rPr>
  </w:style>
  <w:style w:type="paragraph" w:customStyle="1" w:styleId="p4">
    <w:name w:val="p_4"/>
    <w:pPr>
      <w:keepLines/>
      <w:spacing w:after="12pt"/>
      <w:ind w:start="37.50pt"/>
    </w:pPr>
    <w:rPr>
      <w:color w:val="404040"/>
      <w:sz w:val="21"/>
      <w:szCs w:val="21"/>
    </w:rPr>
  </w:style>
  <w:style w:type="paragraph" w:customStyle="1" w:styleId="li1">
    <w:name w:val="li_1"/>
    <w:pPr>
      <w:keepLines/>
    </w:pPr>
    <w:rPr>
      <w:rFonts w:ascii="Courier New" w:hAnsi="Courier New" w:cs="Courier New"/>
      <w:color w:val="404040"/>
      <w:sz w:val="21"/>
      <w:szCs w:val="21"/>
    </w:rPr>
  </w:style>
  <w:style w:type="paragraph" w:customStyle="1" w:styleId="h3">
    <w:name w:val="h3"/>
    <w:basedOn w:val="Heading3"/>
    <w:pPr>
      <w:keepNext/>
      <w:keepLines/>
      <w:spacing w:before="24pt" w:after="12pt"/>
    </w:pPr>
    <w:rPr>
      <w:rFonts w:ascii="Knowledge Regular" w:hAnsi="Knowledge Regular" w:cs="Knowledge Regular"/>
      <w:color w:val="FA6400"/>
      <w:sz w:val="34"/>
      <w:szCs w:val="34"/>
    </w:rPr>
  </w:style>
  <w:style w:type="paragraph" w:customStyle="1" w:styleId="pTableTitle">
    <w:name w:val="p_TableTitle"/>
    <w:pPr>
      <w:keepLines/>
      <w:spacing w:after="10.50pt"/>
    </w:pPr>
    <w:rPr>
      <w:b/>
      <w:bCs/>
      <w:caps/>
      <w:color w:val="FFFFFF"/>
      <w:sz w:val="21"/>
      <w:szCs w:val="21"/>
    </w:rPr>
  </w:style>
  <w:style w:type="paragraph" w:customStyle="1" w:styleId="pTableSubhead">
    <w:name w:val="p_TableSubhead"/>
    <w:pPr>
      <w:keepLines/>
      <w:spacing w:after="10.50pt"/>
    </w:pPr>
    <w:rPr>
      <w:b/>
      <w:bCs/>
      <w:color w:val="404040"/>
      <w:sz w:val="22"/>
      <w:szCs w:val="22"/>
    </w:rPr>
  </w:style>
  <w:style w:type="character" w:customStyle="1" w:styleId="xref">
    <w:name w:val="xref"/>
    <w:rPr>
      <w:color w:val="0099C4"/>
      <w:sz w:val="22"/>
      <w:szCs w:val="22"/>
      <w:u w:val="single"/>
    </w:rPr>
  </w:style>
  <w:style w:type="paragraph" w:customStyle="1" w:styleId="p5">
    <w:name w:val="p_5"/>
    <w:pPr>
      <w:keepLines/>
      <w:spacing w:after="10.50pt"/>
    </w:pPr>
    <w:rPr>
      <w:b/>
      <w:bCs/>
      <w:caps/>
      <w:color w:val="FFFFFF"/>
      <w:sz w:val="21"/>
      <w:szCs w:val="21"/>
    </w:rPr>
  </w:style>
  <w:style w:type="paragraph" w:customStyle="1" w:styleId="p6">
    <w:name w:val="p_6"/>
    <w:pPr>
      <w:keepLines/>
      <w:spacing w:after="12pt"/>
      <w:ind w:start="37.50pt"/>
    </w:pPr>
    <w:rPr>
      <w:color w:val="404040"/>
      <w:sz w:val="22"/>
      <w:szCs w:val="22"/>
    </w:rPr>
  </w:style>
  <w:style w:type="character" w:customStyle="1" w:styleId="spanUIElement1">
    <w:name w:val="span_UIElement_1"/>
    <w:rPr>
      <w:b/>
      <w:bCs/>
      <w:color w:val="404040"/>
      <w:sz w:val="22"/>
      <w:szCs w:val="22"/>
    </w:rPr>
  </w:style>
  <w:style w:type="character" w:customStyle="1" w:styleId="br">
    <w:name w:val="br"/>
    <w:rPr>
      <w:color w:val="404040"/>
      <w:sz w:val="22"/>
      <w:szCs w:val="22"/>
    </w:rPr>
  </w:style>
  <w:style w:type="character" w:customStyle="1" w:styleId="xref1">
    <w:name w:val="xref_1"/>
    <w:rPr>
      <w:color w:val="0099C4"/>
      <w:sz w:val="21"/>
      <w:szCs w:val="21"/>
      <w:u w:val="single"/>
    </w:rPr>
  </w:style>
  <w:style w:type="paragraph" w:customStyle="1" w:styleId="h4">
    <w:name w:val="h4"/>
    <w:pPr>
      <w:keepNext/>
      <w:keepLines/>
      <w:spacing w:before="24pt" w:after="12pt"/>
    </w:pPr>
    <w:rPr>
      <w:rFonts w:ascii="Knowledge Regular Italic" w:hAnsi="Knowledge Regular Italic" w:cs="Knowledge Regular Italic"/>
      <w:color w:val="404040"/>
      <w:sz w:val="30"/>
      <w:szCs w:val="30"/>
    </w:rPr>
  </w:style>
  <w:style w:type="paragraph" w:customStyle="1" w:styleId="pCodeSample">
    <w:name w:val="p_CodeSample"/>
    <w:pPr>
      <w:keepLines/>
      <w:spacing w:before="12pt" w:after="12pt"/>
    </w:pPr>
    <w:rPr>
      <w:rFonts w:ascii="Courier New" w:hAnsi="Courier New" w:cs="Courier New"/>
      <w:color w:val="404040"/>
      <w:sz w:val="21"/>
      <w:szCs w:val="21"/>
    </w:rPr>
  </w:style>
  <w:style w:type="paragraph" w:customStyle="1" w:styleId="pCodeSample1">
    <w:name w:val="p_CodeSample_1"/>
    <w:pPr>
      <w:keepLines/>
      <w:spacing w:before="12pt" w:after="12pt"/>
      <w:ind w:start="37.50pt"/>
    </w:pPr>
    <w:rPr>
      <w:rFonts w:ascii="Courier New" w:hAnsi="Courier New" w:cs="Courier New"/>
      <w:color w:val="404040"/>
      <w:sz w:val="21"/>
      <w:szCs w:val="21"/>
    </w:rPr>
  </w:style>
  <w:style w:type="paragraph" w:customStyle="1" w:styleId="p7">
    <w:name w:val="p_7"/>
    <w:pPr>
      <w:keepLines/>
      <w:spacing w:before="12pt" w:after="12pt"/>
      <w:ind w:start="37.50pt"/>
    </w:pPr>
    <w:rPr>
      <w:color w:val="404040"/>
      <w:sz w:val="21"/>
      <w:szCs w:val="21"/>
    </w:rPr>
  </w:style>
  <w:style w:type="paragraph" w:customStyle="1" w:styleId="li2">
    <w:name w:val="li_2"/>
    <w:pPr>
      <w:keepLines/>
      <w:spacing w:before="5pt" w:after="5pt"/>
    </w:pPr>
    <w:rPr>
      <w:color w:val="404040"/>
      <w:sz w:val="22"/>
      <w:szCs w:val="22"/>
    </w:rPr>
  </w:style>
  <w:style w:type="character" w:customStyle="1" w:styleId="spanDocumentAndBookNames1">
    <w:name w:val="span_DocumentAndBookNames_1"/>
    <w:rPr>
      <w:i/>
      <w:iCs/>
      <w:color w:val="404040"/>
      <w:sz w:val="22"/>
      <w:szCs w:val="22"/>
    </w:rPr>
  </w:style>
  <w:style w:type="character" w:styleId="Hyperlink">
    <w:name w:val="Hyperlink"/>
    <w:basedOn w:val="DefaultParagraphFont"/>
    <w:rsid w:val="00EF7B96"/>
    <w:rPr>
      <w:color w:val="0000FF"/>
      <w:u w:val="single"/>
    </w:rPr>
  </w:style>
  <w:style w:type="paragraph" w:styleId="Revision">
    <w:name w:val="Revision"/>
    <w:hidden/>
    <w:uiPriority w:val="99"/>
    <w:semiHidden/>
    <w:rsid w:val="002E48A7"/>
    <w:rPr>
      <w:sz w:val="24"/>
      <w:szCs w:val="24"/>
    </w:rPr>
  </w:style>
  <w:style w:type="paragraph" w:styleId="Header">
    <w:name w:val="header"/>
    <w:basedOn w:val="Normal"/>
    <w:link w:val="HeaderChar"/>
    <w:uiPriority w:val="99"/>
    <w:semiHidden/>
    <w:unhideWhenUsed/>
    <w:rsid w:val="009E7740"/>
    <w:pPr>
      <w:tabs>
        <w:tab w:val="center" w:pos="234pt"/>
        <w:tab w:val="end" w:pos="468pt"/>
      </w:tabs>
    </w:pPr>
  </w:style>
  <w:style w:type="character" w:customStyle="1" w:styleId="HeaderChar">
    <w:name w:val="Header Char"/>
    <w:basedOn w:val="DefaultParagraphFont"/>
    <w:link w:val="Header"/>
    <w:uiPriority w:val="99"/>
    <w:semiHidden/>
    <w:rsid w:val="009E7740"/>
    <w:rPr>
      <w:sz w:val="24"/>
      <w:szCs w:val="24"/>
    </w:rPr>
  </w:style>
  <w:style w:type="paragraph" w:styleId="Footer">
    <w:name w:val="footer"/>
    <w:basedOn w:val="Normal"/>
    <w:link w:val="FooterChar"/>
    <w:uiPriority w:val="99"/>
    <w:semiHidden/>
    <w:unhideWhenUsed/>
    <w:rsid w:val="009E7740"/>
    <w:pPr>
      <w:tabs>
        <w:tab w:val="center" w:pos="234pt"/>
        <w:tab w:val="end" w:pos="468pt"/>
      </w:tabs>
    </w:pPr>
  </w:style>
  <w:style w:type="character" w:customStyle="1" w:styleId="FooterChar">
    <w:name w:val="Footer Char"/>
    <w:basedOn w:val="DefaultParagraphFont"/>
    <w:link w:val="Footer"/>
    <w:uiPriority w:val="99"/>
    <w:semiHidden/>
    <w:rsid w:val="009E7740"/>
    <w:rPr>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222250">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4439107">
          <w:marLeft w:val="0pt"/>
          <w:marRight w:val="0pt"/>
          <w:marTop w:val="0pt"/>
          <w:marBottom w:val="0pt"/>
          <w:divBdr>
            <w:top w:val="none" w:sz="0" w:space="0" w:color="auto"/>
            <w:left w:val="none" w:sz="0" w:space="0" w:color="auto"/>
            <w:bottom w:val="none" w:sz="0" w:space="0" w:color="auto"/>
            <w:right w:val="none" w:sz="0" w:space="0" w:color="auto"/>
          </w:divBdr>
        </w:div>
        <w:div w:id="1278944801">
          <w:marLeft w:val="0pt"/>
          <w:marRight w:val="0pt"/>
          <w:marTop w:val="0pt"/>
          <w:marBottom w:val="0pt"/>
          <w:divBdr>
            <w:top w:val="none" w:sz="0" w:space="0" w:color="auto"/>
            <w:left w:val="none" w:sz="0" w:space="0" w:color="auto"/>
            <w:bottom w:val="none" w:sz="0" w:space="0" w:color="auto"/>
            <w:right w:val="none" w:sz="0" w:space="0" w:color="auto"/>
          </w:divBdr>
        </w:div>
        <w:div w:id="1486778687">
          <w:marLeft w:val="0pt"/>
          <w:marRight w:val="0pt"/>
          <w:marTop w:val="0pt"/>
          <w:marBottom w:val="0pt"/>
          <w:divBdr>
            <w:top w:val="none" w:sz="0" w:space="0" w:color="auto"/>
            <w:left w:val="none" w:sz="0" w:space="0" w:color="auto"/>
            <w:bottom w:val="none" w:sz="0" w:space="0" w:color="auto"/>
            <w:right w:val="none" w:sz="0" w:space="0" w:color="auto"/>
          </w:divBdr>
        </w:div>
        <w:div w:id="521018301">
          <w:marLeft w:val="0pt"/>
          <w:marRight w:val="0pt"/>
          <w:marTop w:val="0pt"/>
          <w:marBottom w:val="0pt"/>
          <w:divBdr>
            <w:top w:val="none" w:sz="0" w:space="0" w:color="auto"/>
            <w:left w:val="none" w:sz="0" w:space="0" w:color="auto"/>
            <w:bottom w:val="none" w:sz="0" w:space="0" w:color="auto"/>
            <w:right w:val="none" w:sz="0" w:space="0" w:color="auto"/>
          </w:divBdr>
        </w:div>
        <w:div w:id="653335143">
          <w:marLeft w:val="0pt"/>
          <w:marRight w:val="0pt"/>
          <w:marTop w:val="0pt"/>
          <w:marBottom w:val="0pt"/>
          <w:divBdr>
            <w:top w:val="none" w:sz="0" w:space="0" w:color="auto"/>
            <w:left w:val="none" w:sz="0" w:space="0" w:color="auto"/>
            <w:bottom w:val="none" w:sz="0" w:space="0" w:color="auto"/>
            <w:right w:val="none" w:sz="0" w:space="0" w:color="auto"/>
          </w:divBdr>
        </w:div>
        <w:div w:id="1724281922">
          <w:marLeft w:val="0pt"/>
          <w:marRight w:val="0pt"/>
          <w:marTop w:val="0pt"/>
          <w:marBottom w:val="0pt"/>
          <w:divBdr>
            <w:top w:val="none" w:sz="0" w:space="0" w:color="auto"/>
            <w:left w:val="none" w:sz="0" w:space="0" w:color="auto"/>
            <w:bottom w:val="none" w:sz="0" w:space="0" w:color="auto"/>
            <w:right w:val="none" w:sz="0" w:space="0" w:color="auto"/>
          </w:divBdr>
        </w:div>
        <w:div w:id="973368875">
          <w:marLeft w:val="0pt"/>
          <w:marRight w:val="0pt"/>
          <w:marTop w:val="0pt"/>
          <w:marBottom w:val="0pt"/>
          <w:divBdr>
            <w:top w:val="none" w:sz="0" w:space="0" w:color="auto"/>
            <w:left w:val="none" w:sz="0" w:space="0" w:color="auto"/>
            <w:bottom w:val="none" w:sz="0" w:space="0" w:color="auto"/>
            <w:right w:val="none" w:sz="0" w:space="0" w:color="auto"/>
          </w:divBdr>
        </w:div>
      </w:divsChild>
    </w:div>
    <w:div w:id="191092218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876158942">
          <w:marLeft w:val="0pt"/>
          <w:marRight w:val="0pt"/>
          <w:marTop w:val="0pt"/>
          <w:marBottom w:val="0pt"/>
          <w:divBdr>
            <w:top w:val="none" w:sz="0" w:space="0" w:color="auto"/>
            <w:left w:val="none" w:sz="0" w:space="0" w:color="auto"/>
            <w:bottom w:val="none" w:sz="0" w:space="0" w:color="auto"/>
            <w:right w:val="none" w:sz="0" w:space="0" w:color="auto"/>
          </w:divBdr>
        </w:div>
        <w:div w:id="1105030248">
          <w:marLeft w:val="0pt"/>
          <w:marRight w:val="0pt"/>
          <w:marTop w:val="0pt"/>
          <w:marBottom w:val="0pt"/>
          <w:divBdr>
            <w:top w:val="none" w:sz="0" w:space="0" w:color="auto"/>
            <w:left w:val="none" w:sz="0" w:space="0" w:color="auto"/>
            <w:bottom w:val="none" w:sz="0" w:space="0" w:color="auto"/>
            <w:right w:val="none" w:sz="0" w:space="0" w:color="auto"/>
          </w:divBdr>
        </w:div>
        <w:div w:id="2081977992">
          <w:marLeft w:val="0pt"/>
          <w:marRight w:val="0pt"/>
          <w:marTop w:val="0pt"/>
          <w:marBottom w:val="0pt"/>
          <w:divBdr>
            <w:top w:val="none" w:sz="0" w:space="0" w:color="auto"/>
            <w:left w:val="none" w:sz="0" w:space="0" w:color="auto"/>
            <w:bottom w:val="none" w:sz="0" w:space="0" w:color="auto"/>
            <w:right w:val="none" w:sz="0" w:space="0" w:color="auto"/>
          </w:divBdr>
        </w:div>
        <w:div w:id="1637030776">
          <w:marLeft w:val="0pt"/>
          <w:marRight w:val="0pt"/>
          <w:marTop w:val="0pt"/>
          <w:marBottom w:val="0pt"/>
          <w:divBdr>
            <w:top w:val="none" w:sz="0" w:space="0" w:color="auto"/>
            <w:left w:val="none" w:sz="0" w:space="0" w:color="auto"/>
            <w:bottom w:val="none" w:sz="0" w:space="0" w:color="auto"/>
            <w:right w:val="none" w:sz="0" w:space="0" w:color="auto"/>
          </w:divBdr>
        </w:div>
        <w:div w:id="1479761644">
          <w:marLeft w:val="0pt"/>
          <w:marRight w:val="0pt"/>
          <w:marTop w:val="0pt"/>
          <w:marBottom w:val="0pt"/>
          <w:divBdr>
            <w:top w:val="none" w:sz="0" w:space="0" w:color="auto"/>
            <w:left w:val="none" w:sz="0" w:space="0" w:color="auto"/>
            <w:bottom w:val="none" w:sz="0" w:space="0" w:color="auto"/>
            <w:right w:val="none" w:sz="0" w:space="0" w:color="auto"/>
          </w:divBdr>
        </w:div>
        <w:div w:id="676343907">
          <w:marLeft w:val="0pt"/>
          <w:marRight w:val="0pt"/>
          <w:marTop w:val="0pt"/>
          <w:marBottom w:val="0pt"/>
          <w:divBdr>
            <w:top w:val="none" w:sz="0" w:space="0" w:color="auto"/>
            <w:left w:val="none" w:sz="0" w:space="0" w:color="auto"/>
            <w:bottom w:val="none" w:sz="0" w:space="0" w:color="auto"/>
            <w:right w:val="none" w:sz="0" w:space="0" w:color="auto"/>
          </w:divBdr>
        </w:div>
        <w:div w:id="1298798606">
          <w:marLeft w:val="0pt"/>
          <w:marRight w:val="0pt"/>
          <w:marTop w:val="0pt"/>
          <w:marBottom w:val="0pt"/>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purl.oclc.org/ooxml/officeDocument/relationships/header" Target="header8.xml"/><Relationship Id="rId21" Type="http://purl.oclc.org/ooxml/officeDocument/relationships/footer" Target="footer5.xml"/><Relationship Id="rId42" Type="http://purl.oclc.org/ooxml/officeDocument/relationships/footer" Target="footer12.xml"/><Relationship Id="rId47" Type="http://purl.oclc.org/ooxml/officeDocument/relationships/header" Target="header14.xml"/><Relationship Id="rId63" Type="http://purl.oclc.org/ooxml/officeDocument/relationships/footer" Target="footer20.xml"/><Relationship Id="rId68" Type="http://purl.oclc.org/ooxml/officeDocument/relationships/hyperlink" Target="https://www.onesourceidtsupport.com/" TargetMode="External"/><Relationship Id="rId16" Type="http://purl.oclc.org/ooxml/officeDocument/relationships/hyperlink" Target="https://www.thomsonreuters.com/en/policies/copyright.html" TargetMode="External"/><Relationship Id="rId11" Type="http://purl.oclc.org/ooxml/officeDocument/relationships/header" Target="header2.xml"/><Relationship Id="rId24" Type="http://purl.oclc.org/ooxml/officeDocument/relationships/footer" Target="footer6.xml"/><Relationship Id="rId32" Type="http://purl.oclc.org/ooxml/officeDocument/relationships/hyperlink" Target="https://tax.thomsonreuters.com/support/onesource/customer-center/" TargetMode="External"/><Relationship Id="rId37" Type="http://purl.oclc.org/ooxml/officeDocument/relationships/header" Target="header10.xml"/><Relationship Id="rId40" Type="http://purl.oclc.org/ooxml/officeDocument/relationships/footer" Target="footer11.xml"/><Relationship Id="rId45" Type="http://purl.oclc.org/ooxml/officeDocument/relationships/hyperlink" Target="https://tax.thomsonreuters.com/support/onesource/customer-center/" TargetMode="External"/><Relationship Id="rId53" Type="http://purl.oclc.org/ooxml/officeDocument/relationships/header" Target="header16.xml"/><Relationship Id="rId58" Type="http://purl.oclc.org/ooxml/officeDocument/relationships/footer" Target="footer18.xml"/><Relationship Id="rId66" Type="http://purl.oclc.org/ooxml/officeDocument/relationships/hyperlink" Target="http://google.com/analytics" TargetMode="External"/><Relationship Id="rId74" Type="http://purl.oclc.org/ooxml/officeDocument/relationships/footer" Target="footer24.xml"/><Relationship Id="rId5" Type="http://purl.oclc.org/ooxml/officeDocument/relationships/styles" Target="styles.xml"/><Relationship Id="rId61" Type="http://purl.oclc.org/ooxml/officeDocument/relationships/header" Target="header20.xml"/><Relationship Id="rId19" Type="http://purl.oclc.org/ooxml/officeDocument/relationships/header" Target="header5.xml"/><Relationship Id="rId14" Type="http://purl.oclc.org/ooxml/officeDocument/relationships/header" Target="header3.xml"/><Relationship Id="rId22" Type="http://purl.oclc.org/ooxml/officeDocument/relationships/header" Target="header6.xml"/><Relationship Id="rId27" Type="http://purl.oclc.org/ooxml/officeDocument/relationships/header" Target="header9.xml"/><Relationship Id="rId30" Type="http://purl.oclc.org/ooxml/officeDocument/relationships/image" Target="media/image3.png"/><Relationship Id="rId35" Type="http://purl.oclc.org/ooxml/officeDocument/relationships/hyperlink" Target="http://onesource.indirect.tax.fb@thomsonreuters.com/" TargetMode="External"/><Relationship Id="rId43" Type="http://purl.oclc.org/ooxml/officeDocument/relationships/hyperlink" Target="https://tax.thomsonreuters.com/support/onesource/customer-center/" TargetMode="External"/><Relationship Id="rId48" Type="http://purl.oclc.org/ooxml/officeDocument/relationships/footer" Target="footer13.xml"/><Relationship Id="rId56" Type="http://purl.oclc.org/ooxml/officeDocument/relationships/footer" Target="footer17.xml"/><Relationship Id="rId64" Type="http://purl.oclc.org/ooxml/officeDocument/relationships/header" Target="header21.xml"/><Relationship Id="rId69" Type="http://purl.oclc.org/ooxml/officeDocument/relationships/header" Target="header22.xml"/><Relationship Id="rId77" Type="http://purl.oclc.org/ooxml/officeDocument/relationships/theme" Target="theme/theme1.xml"/><Relationship Id="rId8" Type="http://purl.oclc.org/ooxml/officeDocument/relationships/footnotes" Target="footnotes.xml"/><Relationship Id="rId51" Type="http://purl.oclc.org/ooxml/officeDocument/relationships/footer" Target="footer15.xml"/><Relationship Id="rId72" Type="http://purl.oclc.org/ooxml/officeDocument/relationships/footer" Target="footer23.xml"/><Relationship Id="rId3" Type="http://purl.oclc.org/ooxml/officeDocument/relationships/customXml" Target="../customXml/item3.xml"/><Relationship Id="rId12" Type="http://purl.oclc.org/ooxml/officeDocument/relationships/footer" Target="footer1.xml"/><Relationship Id="rId17" Type="http://purl.oclc.org/ooxml/officeDocument/relationships/hyperlink" Target="https://tax.thomsonreuters.com/support/onesource/customer-center/" TargetMode="External"/><Relationship Id="rId25" Type="http://purl.oclc.org/ooxml/officeDocument/relationships/footer" Target="footer7.xml"/><Relationship Id="rId33" Type="http://purl.oclc.org/ooxml/officeDocument/relationships/hyperlink" Target="https://customercenter.sabrix.com/" TargetMode="External"/><Relationship Id="rId38" Type="http://purl.oclc.org/ooxml/officeDocument/relationships/header" Target="header11.xml"/><Relationship Id="rId46" Type="http://purl.oclc.org/ooxml/officeDocument/relationships/header" Target="header13.xml"/><Relationship Id="rId59" Type="http://purl.oclc.org/ooxml/officeDocument/relationships/image" Target="media/image5.png"/><Relationship Id="rId67" Type="http://purl.oclc.org/ooxml/officeDocument/relationships/image" Target="media/image6.png"/><Relationship Id="rId20" Type="http://purl.oclc.org/ooxml/officeDocument/relationships/footer" Target="footer4.xml"/><Relationship Id="rId41" Type="http://purl.oclc.org/ooxml/officeDocument/relationships/header" Target="header12.xml"/><Relationship Id="rId54" Type="http://purl.oclc.org/ooxml/officeDocument/relationships/header" Target="header17.xml"/><Relationship Id="rId62" Type="http://purl.oclc.org/ooxml/officeDocument/relationships/footer" Target="footer19.xml"/><Relationship Id="rId70" Type="http://purl.oclc.org/ooxml/officeDocument/relationships/header" Target="header23.xml"/><Relationship Id="rId75" Type="http://purl.oclc.org/ooxml/officeDocument/relationships/fontTable" Target="fontTable.xml"/><Relationship Id="rId1" Type="http://purl.oclc.org/ooxml/officeDocument/relationships/customXml" Target="../customXml/item1.xml"/><Relationship Id="rId6" Type="http://purl.oclc.org/ooxml/officeDocument/relationships/settings" Target="settings.xml"/><Relationship Id="rId15" Type="http://purl.oclc.org/ooxml/officeDocument/relationships/footer" Target="footer3.xml"/><Relationship Id="rId23" Type="http://purl.oclc.org/ooxml/officeDocument/relationships/header" Target="header7.xml"/><Relationship Id="rId28" Type="http://purl.oclc.org/ooxml/officeDocument/relationships/footer" Target="footer8.xml"/><Relationship Id="rId36" Type="http://purl.oclc.org/ooxml/officeDocument/relationships/image" Target="media/image4.png"/><Relationship Id="rId49" Type="http://purl.oclc.org/ooxml/officeDocument/relationships/footer" Target="footer14.xml"/><Relationship Id="rId57" Type="http://purl.oclc.org/ooxml/officeDocument/relationships/header" Target="header18.xml"/><Relationship Id="rId10" Type="http://purl.oclc.org/ooxml/officeDocument/relationships/header" Target="header1.xml"/><Relationship Id="rId31" Type="http://purl.oclc.org/ooxml/officeDocument/relationships/hyperlink" Target="https://tax.thomsonreuters.com/support/onesource/customer-center/" TargetMode="External"/><Relationship Id="rId44" Type="http://purl.oclc.org/ooxml/officeDocument/relationships/hyperlink" Target="https://tax.thomsonreuters.com/support/onesource/customer-center/" TargetMode="External"/><Relationship Id="rId52" Type="http://purl.oclc.org/ooxml/officeDocument/relationships/hyperlink" Target="https://docs.oracle.com/cd/E11882_01/java.112/e16548/getsta.htm" TargetMode="External"/><Relationship Id="rId60" Type="http://purl.oclc.org/ooxml/officeDocument/relationships/header" Target="header19.xml"/><Relationship Id="rId65" Type="http://purl.oclc.org/ooxml/officeDocument/relationships/footer" Target="footer21.xml"/><Relationship Id="rId73" Type="http://purl.oclc.org/ooxml/officeDocument/relationships/header" Target="header24.xml"/><Relationship Id="rId4" Type="http://purl.oclc.org/ooxml/officeDocument/relationships/numbering" Target="numbering.xml"/><Relationship Id="rId9" Type="http://purl.oclc.org/ooxml/officeDocument/relationships/endnotes" Target="endnotes.xml"/><Relationship Id="rId13" Type="http://purl.oclc.org/ooxml/officeDocument/relationships/footer" Target="footer2.xml"/><Relationship Id="rId18" Type="http://purl.oclc.org/ooxml/officeDocument/relationships/header" Target="header4.xml"/><Relationship Id="rId39" Type="http://purl.oclc.org/ooxml/officeDocument/relationships/footer" Target="footer10.xml"/><Relationship Id="rId34" Type="http://purl.oclc.org/ooxml/officeDocument/relationships/hyperlink" Target="https://tax.thomsonreuters.com/products/brands/onesource/indirect-tax/" TargetMode="External"/><Relationship Id="rId50" Type="http://purl.oclc.org/ooxml/officeDocument/relationships/header" Target="header15.xml"/><Relationship Id="rId55" Type="http://purl.oclc.org/ooxml/officeDocument/relationships/footer" Target="footer16.xml"/><Relationship Id="rId76" Type="http://schemas.microsoft.com/office/2011/relationships/people" Target="people.xml"/><Relationship Id="rId7" Type="http://purl.oclc.org/ooxml/officeDocument/relationships/webSettings" Target="webSettings.xml"/><Relationship Id="rId71" Type="http://purl.oclc.org/ooxml/officeDocument/relationships/footer" Target="footer22.xml"/><Relationship Id="rId2" Type="http://purl.oclc.org/ooxml/officeDocument/relationships/customXml" Target="../customXml/item2.xml"/><Relationship Id="rId29" Type="http://purl.oclc.org/ooxml/officeDocument/relationships/footer" Target="footer9.xml"/></Relationships>
</file>

<file path=word/_rels/footer3.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jpeg"/></Relationships>
</file>

<file path=word/_rels/header10.xml.rels><?xml version="1.0" encoding="UTF-8" standalone="yes"?>
<Relationships xmlns="http://schemas.openxmlformats.org/package/2006/relationships"><Relationship Id="rId1" Type="http://purl.oclc.org/ooxml/officeDocument/relationships/image" Target="media/image1.jpeg"/></Relationships>
</file>

<file path=word/_rels/header11.xml.rels><?xml version="1.0" encoding="UTF-8" standalone="yes"?>
<Relationships xmlns="http://schemas.openxmlformats.org/package/2006/relationships"><Relationship Id="rId1" Type="http://purl.oclc.org/ooxml/officeDocument/relationships/image" Target="media/image1.jpeg"/></Relationships>
</file>

<file path=word/_rels/header13.xml.rels><?xml version="1.0" encoding="UTF-8" standalone="yes"?>
<Relationships xmlns="http://schemas.openxmlformats.org/package/2006/relationships"><Relationship Id="rId1" Type="http://purl.oclc.org/ooxml/officeDocument/relationships/image" Target="media/image1.jpeg"/></Relationships>
</file>

<file path=word/_rels/header14.xml.rels><?xml version="1.0" encoding="UTF-8" standalone="yes"?>
<Relationships xmlns="http://schemas.openxmlformats.org/package/2006/relationships"><Relationship Id="rId1" Type="http://purl.oclc.org/ooxml/officeDocument/relationships/image" Target="media/image1.jpeg"/></Relationships>
</file>

<file path=word/_rels/header16.xml.rels><?xml version="1.0" encoding="UTF-8" standalone="yes"?>
<Relationships xmlns="http://schemas.openxmlformats.org/package/2006/relationships"><Relationship Id="rId1" Type="http://purl.oclc.org/ooxml/officeDocument/relationships/image" Target="media/image1.jpeg"/></Relationships>
</file>

<file path=word/_rels/header17.xml.rels><?xml version="1.0" encoding="UTF-8" standalone="yes"?>
<Relationships xmlns="http://schemas.openxmlformats.org/package/2006/relationships"><Relationship Id="rId1" Type="http://purl.oclc.org/ooxml/officeDocument/relationships/image" Target="media/image1.jpeg"/></Relationships>
</file>

<file path=word/_rels/header19.xml.rels><?xml version="1.0" encoding="UTF-8" standalone="yes"?>
<Relationships xmlns="http://schemas.openxmlformats.org/package/2006/relationships"><Relationship Id="rId1" Type="http://purl.oclc.org/ooxml/officeDocument/relationships/image" Target="media/image1.jpeg"/></Relationships>
</file>

<file path=word/_rels/header2.xml.rels><?xml version="1.0" encoding="UTF-8" standalone="yes"?>
<Relationships xmlns="http://schemas.openxmlformats.org/package/2006/relationships"><Relationship Id="rId1" Type="http://purl.oclc.org/ooxml/officeDocument/relationships/image" Target="media/image1.jpeg"/></Relationships>
</file>

<file path=word/_rels/header20.xml.rels><?xml version="1.0" encoding="UTF-8" standalone="yes"?>
<Relationships xmlns="http://schemas.openxmlformats.org/package/2006/relationships"><Relationship Id="rId1" Type="http://purl.oclc.org/ooxml/officeDocument/relationships/image" Target="media/image1.jpeg"/></Relationships>
</file>

<file path=word/_rels/header22.xml.rels><?xml version="1.0" encoding="UTF-8" standalone="yes"?>
<Relationships xmlns="http://schemas.openxmlformats.org/package/2006/relationships"><Relationship Id="rId1" Type="http://purl.oclc.org/ooxml/officeDocument/relationships/image" Target="media/image1.jpeg"/></Relationships>
</file>

<file path=word/_rels/header23.xml.rels><?xml version="1.0" encoding="UTF-8" standalone="yes"?>
<Relationships xmlns="http://schemas.openxmlformats.org/package/2006/relationships"><Relationship Id="rId1" Type="http://purl.oclc.org/ooxml/officeDocument/relationships/image" Target="media/image1.jpeg"/></Relationships>
</file>

<file path=word/_rels/header4.xml.rels><?xml version="1.0" encoding="UTF-8" standalone="yes"?>
<Relationships xmlns="http://schemas.openxmlformats.org/package/2006/relationships"><Relationship Id="rId1" Type="http://purl.oclc.org/ooxml/officeDocument/relationships/image" Target="media/image1.jpeg"/></Relationships>
</file>

<file path=word/_rels/header5.xml.rels><?xml version="1.0" encoding="UTF-8" standalone="yes"?>
<Relationships xmlns="http://schemas.openxmlformats.org/package/2006/relationships"><Relationship Id="rId1" Type="http://purl.oclc.org/ooxml/officeDocument/relationships/image" Target="media/image1.jpeg"/></Relationships>
</file>

<file path=word/_rels/header6.xml.rels><?xml version="1.0" encoding="UTF-8" standalone="yes"?>
<Relationships xmlns="http://schemas.openxmlformats.org/package/2006/relationships"><Relationship Id="rId1" Type="http://purl.oclc.org/ooxml/officeDocument/relationships/image" Target="media/image1.jpeg"/></Relationships>
</file>

<file path=word/_rels/header7.xml.rels><?xml version="1.0" encoding="UTF-8" standalone="yes"?>
<Relationships xmlns="http://schemas.openxmlformats.org/package/2006/relationships"><Relationship Id="rId1" Type="http://purl.oclc.org/ooxml/officeDocument/relationships/image" Target="media/image1.jpeg"/></Relationships>
</file>

<file path=word/_rels/header8.xml.rels><?xml version="1.0" encoding="UTF-8" standalone="yes"?>
<Relationships xmlns="http://schemas.openxmlformats.org/package/2006/relationships"><Relationship Id="rId1" Type="http://purl.oclc.org/ooxml/officeDocument/relationships/image" Target="media/image1.jpeg"/></Relationships>
</file>

<file path=word/_rels/header9.xml.rels><?xml version="1.0" encoding="UTF-8" standalone="yes"?>
<Relationships xmlns="http://schemas.openxmlformats.org/package/2006/relationships"><Relationship Id="rId1" Type="http://purl.oclc.org/ooxml/officeDocument/relationships/image" Target="media/image1.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Props1.xml><?xml version="1.0" encoding="utf-8"?>
<ds:datastoreItem xmlns:ds="http://purl.oclc.org/ooxml/officeDocument/customXml" ds:itemID="{AAFF9BA5-24A1-4A64-A976-134F3AFE3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39BFD204-AE54-4A69-8842-E8EDCE41E1AD}">
  <ds:schemaRefs>
    <ds:schemaRef ds:uri="http://schemas.microsoft.com/sharepoint/v3/contenttype/forms"/>
  </ds:schemaRefs>
</ds:datastoreItem>
</file>

<file path=customXml/itemProps3.xml><?xml version="1.0" encoding="utf-8"?>
<ds:datastoreItem xmlns:ds="http://purl.oclc.org/ooxml/officeDocument/customXml" ds:itemID="{7C6D667D-E6B4-43C5-AA5D-E1C143E1DC7D}">
  <ds:schemaRefs>
    <ds:schemaRef ds:uri="http://schemas.microsoft.com/office/2006/metadata/properties"/>
    <ds:schemaRef ds:uri="http://schemas.microsoft.com/office/infopath/2007/PartnerControls"/>
    <ds:schemaRef ds:uri="http://schemas.microsoft.com/sharepoint/v3"/>
    <ds:schemaRef ds:uri="749f116c-361b-45ff-b20b-b344b4a2f90f"/>
    <ds:schemaRef ds:uri="d440c41b-4482-41cb-ac7c-8370398ab0c7"/>
  </ds:schemaRefs>
</ds:datastoreItem>
</file>

<file path=docProps/app.xml><?xml version="1.0" encoding="utf-8"?>
<Properties xmlns="http://purl.oclc.org/ooxml/officeDocument/extendedProperties" xmlns:vt="http://purl.oclc.org/ooxml/officeDocument/docPropsVTypes">
  <Template>Normal.dotm</Template>
  <TotalTime>1</TotalTime>
  <Pages>46</Pages>
  <Words>7419</Words>
  <Characters>42289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Title_Page</vt:lpstr>
    </vt:vector>
  </TitlesOfParts>
  <Company>MadCap Software</Company>
  <LinksUpToDate>false</LinksUpToDate>
  <CharactersWithSpaces>49609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Title_Page</dc:title>
  <dc:creator>MadCap Software</dc:creator>
  <cp:lastModifiedBy>Kornipati, Kranthi K. (TR Technology)</cp:lastModifiedBy>
  <cp:revision>2</cp:revision>
  <dcterms:created xsi:type="dcterms:W3CDTF">2025-06-26T09:57:00Z</dcterms:created>
  <dcterms:modified xsi:type="dcterms:W3CDTF">2025-06-26T09:57:00Z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0x010100C39950E09F630340BBCCD7CBECA28DF200D2E91E86891C1B44A1379008BC0F71E0</vt:lpwstr>
  </property>
  <property fmtid="{D5CDD505-2E9C-101B-9397-08002B2CF9AE}" pid="3" name="TRLanguage">
    <vt:lpwstr/>
  </property>
  <property fmtid="{D5CDD505-2E9C-101B-9397-08002B2CF9AE}" pid="4" name="TROfficeLocation">
    <vt:lpwstr/>
  </property>
  <property fmtid="{D5CDD505-2E9C-101B-9397-08002B2CF9AE}" pid="5" name="MediaServiceImageTags">
    <vt:lpwstr/>
  </property>
  <property fmtid="{D5CDD505-2E9C-101B-9397-08002B2CF9AE}" pid="6" name="TRJobFamily">
    <vt:lpwstr/>
  </property>
  <property fmtid="{D5CDD505-2E9C-101B-9397-08002B2CF9AE}" pid="7" name="TRSBU">
    <vt:lpwstr/>
  </property>
  <property fmtid="{D5CDD505-2E9C-101B-9397-08002B2CF9AE}" pid="8" name="TRSubject">
    <vt:lpwstr/>
  </property>
</Properties>
</file>